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15EAFBB3" w14:textId="0D9AAA54" w:rsidR="004A4584" w:rsidRPr="006A4957" w:rsidRDefault="004A4584" w:rsidP="004A4584">
      <w:pPr>
        <w:spacing w:after="0"/>
        <w:jc w:val="center"/>
        <w:rPr>
          <w:rFonts w:cs="Arial"/>
          <w:b/>
        </w:rPr>
      </w:pPr>
      <w:r w:rsidRPr="006A4957">
        <w:rPr>
          <w:rFonts w:cs="Arial"/>
          <w:b/>
        </w:rPr>
        <w:t xml:space="preserve">Než začnete </w:t>
      </w:r>
      <w:r w:rsidR="00CA5DDD">
        <w:rPr>
          <w:rFonts w:cs="Arial"/>
          <w:b/>
        </w:rPr>
        <w:t>záznam</w:t>
      </w:r>
      <w:r w:rsidRPr="006A4957">
        <w:rPr>
          <w:rFonts w:cs="Arial"/>
          <w:b/>
        </w:rPr>
        <w:t xml:space="preserve"> vyplňovat, přečtěte si, prosím, pokyny</w:t>
      </w:r>
      <w:r w:rsidRPr="006A4957">
        <w:rPr>
          <w:rFonts w:cs="Arial"/>
          <w:b/>
          <w:bCs/>
        </w:rPr>
        <w:t xml:space="preserve"> (str. </w:t>
      </w:r>
      <w:r w:rsidR="000B0F88">
        <w:rPr>
          <w:rFonts w:cs="Arial"/>
          <w:b/>
          <w:bCs/>
        </w:rPr>
        <w:t>3</w:t>
      </w:r>
      <w:r w:rsidRPr="006A4957">
        <w:rPr>
          <w:rFonts w:cs="Arial"/>
          <w:b/>
          <w:bCs/>
        </w:rPr>
        <w:t>).</w:t>
      </w:r>
    </w:p>
    <w:p w14:paraId="72C6BECB" w14:textId="7FAA3D7E" w:rsidR="00314C59" w:rsidRPr="00314C59" w:rsidRDefault="00CA5DDD" w:rsidP="00314C59">
      <w:pPr>
        <w:spacing w:before="720" w:after="720"/>
        <w:jc w:val="center"/>
        <w:rPr>
          <w:rFonts w:cs="Arial"/>
        </w:rPr>
      </w:pPr>
      <w:r>
        <w:rPr>
          <w:rFonts w:cs="Arial"/>
          <w:b/>
          <w:sz w:val="36"/>
          <w:szCs w:val="36"/>
        </w:rPr>
        <w:t>Záznam z k</w:t>
      </w:r>
      <w:r w:rsidR="00314C59">
        <w:rPr>
          <w:rFonts w:cs="Arial"/>
          <w:b/>
          <w:sz w:val="36"/>
          <w:szCs w:val="36"/>
        </w:rPr>
        <w:t>onzultace poskytovan</w:t>
      </w:r>
      <w:r>
        <w:rPr>
          <w:rFonts w:cs="Arial"/>
          <w:b/>
          <w:sz w:val="36"/>
          <w:szCs w:val="36"/>
        </w:rPr>
        <w:t>é</w:t>
      </w:r>
      <w:r w:rsidR="00314C59">
        <w:rPr>
          <w:rFonts w:cs="Arial"/>
          <w:b/>
          <w:sz w:val="36"/>
          <w:szCs w:val="36"/>
        </w:rPr>
        <w:t xml:space="preserve"> </w:t>
      </w:r>
      <w:r>
        <w:rPr>
          <w:rFonts w:cs="Arial"/>
          <w:b/>
          <w:sz w:val="36"/>
          <w:szCs w:val="36"/>
        </w:rPr>
        <w:br/>
      </w:r>
      <w:r w:rsidR="00314C59">
        <w:rPr>
          <w:rFonts w:cs="Arial"/>
          <w:b/>
          <w:sz w:val="36"/>
          <w:szCs w:val="36"/>
        </w:rPr>
        <w:t>kontaktním místem pro bydlení</w:t>
      </w:r>
    </w:p>
    <w:p w14:paraId="4D925780" w14:textId="77777777" w:rsidR="00E4440B" w:rsidRPr="00E477AF" w:rsidRDefault="00E4440B" w:rsidP="00E4440B">
      <w:pPr>
        <w:spacing w:after="60"/>
        <w:jc w:val="both"/>
        <w:rPr>
          <w:rFonts w:eastAsia="Arial" w:cs="Arial"/>
          <w:color w:val="000000"/>
          <w:szCs w:val="24"/>
        </w:rPr>
      </w:pPr>
      <w:r w:rsidRPr="00E477AF">
        <w:rPr>
          <w:rFonts w:eastAsia="Calibri" w:cs="Arial"/>
          <w:b/>
          <w:bCs/>
        </w:rPr>
        <w:t>0</w:t>
      </w:r>
      <w:r w:rsidRPr="00E477AF">
        <w:rPr>
          <w:rFonts w:eastAsia="Arial" w:cs="Arial"/>
          <w:b/>
          <w:bCs/>
          <w:color w:val="000000"/>
          <w:szCs w:val="24"/>
        </w:rPr>
        <w:t xml:space="preserve">1 </w:t>
      </w:r>
      <w:r w:rsidR="00314C59">
        <w:rPr>
          <w:rFonts w:eastAsia="Arial" w:cs="Arial"/>
          <w:b/>
          <w:bCs/>
          <w:color w:val="000000"/>
          <w:szCs w:val="24"/>
        </w:rPr>
        <w:t>Kontaktní místo</w:t>
      </w:r>
    </w:p>
    <w:p w14:paraId="0233969B" w14:textId="77777777" w:rsidR="00314C59" w:rsidRPr="00E477AF" w:rsidRDefault="00E4440B" w:rsidP="00E4440B">
      <w:pPr>
        <w:spacing w:after="120"/>
        <w:jc w:val="both"/>
        <w:rPr>
          <w:rFonts w:eastAsia="Arial" w:cs="Arial"/>
          <w:color w:val="000000"/>
          <w:szCs w:val="24"/>
        </w:rPr>
      </w:pPr>
      <w:r w:rsidRPr="00E477AF">
        <w:rPr>
          <w:rFonts w:eastAsia="Arial" w:cs="Arial"/>
          <w:color w:val="000000"/>
          <w:szCs w:val="24"/>
        </w:rPr>
        <w:t xml:space="preserve">a) </w:t>
      </w:r>
      <w:r w:rsidR="00314C59">
        <w:rPr>
          <w:rFonts w:eastAsia="Arial" w:cs="Arial"/>
          <w:color w:val="000000"/>
          <w:szCs w:val="24"/>
        </w:rPr>
        <w:t>název kontaktního místa</w:t>
      </w:r>
    </w:p>
    <w:tbl>
      <w:tblPr>
        <w:tblStyle w:val="TableGrid1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E4440B" w:rsidRPr="00E477AF" w14:paraId="061DB5C7" w14:textId="77777777" w:rsidTr="00E4440B">
        <w:trPr>
          <w:trHeight w:val="300"/>
        </w:trPr>
        <w:sdt>
          <w:sdtPr>
            <w:rPr>
              <w:rFonts w:eastAsia="Calibri" w:cs="Arial"/>
              <w:sz w:val="22"/>
              <w:szCs w:val="24"/>
            </w:rPr>
            <w:id w:val="-1658225392"/>
            <w:placeholder>
              <w:docPart w:val="5B621226D525482B8EA52BFB1FB83903"/>
            </w:placeholder>
            <w:showingPlcHdr/>
          </w:sdtPr>
          <w:sdtContent>
            <w:tc>
              <w:tcPr>
                <w:tcW w:w="9631" w:type="dxa"/>
                <w:shd w:val="clear" w:color="auto" w:fill="FFFFFF"/>
                <w:vAlign w:val="center"/>
              </w:tcPr>
              <w:p w14:paraId="10256844" w14:textId="571962AE" w:rsidR="00E4440B" w:rsidRPr="008A505C" w:rsidRDefault="003604C7" w:rsidP="00E4440B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8A505C">
                  <w:rPr>
                    <w:rStyle w:val="PlaceholderText"/>
                    <w:rFonts w:cs="Arial"/>
                    <w:sz w:val="22"/>
                  </w:rPr>
                  <w:t>Název KMB</w:t>
                </w:r>
              </w:p>
            </w:tc>
          </w:sdtContent>
        </w:sdt>
      </w:tr>
    </w:tbl>
    <w:p w14:paraId="3CD338D5" w14:textId="02ECF0EB" w:rsidR="00C1746A" w:rsidRDefault="00C1746A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b) konzultaci poskytl</w:t>
      </w:r>
    </w:p>
    <w:tbl>
      <w:tblPr>
        <w:tblStyle w:val="TableGrid1"/>
        <w:tblW w:w="0" w:type="auto"/>
        <w:tblInd w:w="-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631"/>
      </w:tblGrid>
      <w:tr w:rsidR="00273198" w:rsidRPr="00E477AF" w14:paraId="03130BB9" w14:textId="77777777" w:rsidTr="00273198">
        <w:trPr>
          <w:trHeight w:val="300"/>
        </w:trPr>
        <w:sdt>
          <w:sdtPr>
            <w:rPr>
              <w:rFonts w:eastAsia="Calibri" w:cs="Arial"/>
              <w:sz w:val="22"/>
              <w:szCs w:val="24"/>
            </w:rPr>
            <w:id w:val="-997271543"/>
            <w:placeholder>
              <w:docPart w:val="449BDEB115C141A682746E882388AE9C"/>
            </w:placeholder>
            <w:showingPlcHdr/>
          </w:sdtPr>
          <w:sdtContent>
            <w:tc>
              <w:tcPr>
                <w:tcW w:w="9631" w:type="dxa"/>
                <w:shd w:val="clear" w:color="auto" w:fill="FFFFFF" w:themeFill="background1"/>
              </w:tcPr>
              <w:p w14:paraId="1F906F85" w14:textId="56BF6EB8" w:rsidR="00273198" w:rsidRPr="008A505C" w:rsidRDefault="00273198" w:rsidP="00293838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>
                  <w:rPr>
                    <w:rStyle w:val="PlaceholderText"/>
                    <w:rFonts w:cs="Arial"/>
                    <w:sz w:val="22"/>
                  </w:rPr>
                  <w:t>Jméno a příjmení konzultujícího</w:t>
                </w:r>
              </w:p>
            </w:tc>
          </w:sdtContent>
        </w:sdt>
      </w:tr>
    </w:tbl>
    <w:p w14:paraId="40843FBC" w14:textId="77777777" w:rsidR="00181A72" w:rsidRDefault="00181A72" w:rsidP="00181A72">
      <w:pPr>
        <w:spacing w:before="240" w:after="60"/>
        <w:jc w:val="both"/>
        <w:rPr>
          <w:rFonts w:eastAsia="Arial" w:cs="Arial"/>
          <w:color w:val="000000"/>
          <w:szCs w:val="24"/>
        </w:rPr>
      </w:pPr>
      <w:r w:rsidRPr="00E477AF">
        <w:rPr>
          <w:rFonts w:eastAsia="Calibri" w:cs="Arial"/>
          <w:b/>
          <w:bCs/>
        </w:rPr>
        <w:t>0</w:t>
      </w:r>
      <w:r>
        <w:rPr>
          <w:rFonts w:eastAsia="Arial" w:cs="Arial"/>
          <w:b/>
          <w:bCs/>
          <w:color w:val="000000"/>
          <w:szCs w:val="24"/>
        </w:rPr>
        <w:t>2</w:t>
      </w:r>
      <w:r w:rsidRPr="00E477AF">
        <w:rPr>
          <w:rFonts w:eastAsia="Arial" w:cs="Arial"/>
          <w:b/>
          <w:bCs/>
          <w:color w:val="000000"/>
          <w:szCs w:val="24"/>
        </w:rPr>
        <w:t xml:space="preserve"> </w:t>
      </w:r>
      <w:r>
        <w:rPr>
          <w:rFonts w:eastAsia="Arial" w:cs="Arial"/>
          <w:b/>
          <w:bCs/>
          <w:color w:val="000000"/>
          <w:szCs w:val="24"/>
        </w:rPr>
        <w:t>Konzultace</w:t>
      </w:r>
    </w:p>
    <w:p w14:paraId="2C8DDDE6" w14:textId="77777777" w:rsidR="00C1746A" w:rsidRPr="00E477AF" w:rsidRDefault="00181A72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a</w:t>
      </w:r>
      <w:r w:rsidR="00C1746A">
        <w:rPr>
          <w:rFonts w:eastAsia="Arial" w:cs="Arial"/>
          <w:color w:val="000000"/>
          <w:szCs w:val="24"/>
        </w:rPr>
        <w:t>) datum konzultace</w:t>
      </w:r>
    </w:p>
    <w:tbl>
      <w:tblPr>
        <w:tblStyle w:val="TableGrid1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C1746A" w:rsidRPr="00E477AF" w14:paraId="193A64C2" w14:textId="77777777" w:rsidTr="001B0C07">
        <w:trPr>
          <w:trHeight w:val="300"/>
        </w:trPr>
        <w:sdt>
          <w:sdtPr>
            <w:rPr>
              <w:rFonts w:eastAsia="Calibri" w:cs="Arial"/>
              <w:szCs w:val="24"/>
            </w:rPr>
            <w:id w:val="-575589956"/>
            <w:placeholder>
              <w:docPart w:val="4F3E6119F18A42B79F7B7F4CA6F49812"/>
            </w:placeholder>
            <w:showingPlcHdr/>
            <w:date w:fullDate="2025-12-29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9631" w:type="dxa"/>
                <w:shd w:val="clear" w:color="auto" w:fill="FFFFFF"/>
                <w:vAlign w:val="center"/>
              </w:tcPr>
              <w:p w14:paraId="598688C9" w14:textId="7D3D4D70" w:rsidR="00C1746A" w:rsidRPr="00E477AF" w:rsidRDefault="003604C7" w:rsidP="001B0C07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257734">
                  <w:rPr>
                    <w:rStyle w:val="PlaceholderText"/>
                    <w:rFonts w:cs="Arial"/>
                    <w:sz w:val="22"/>
                  </w:rPr>
                  <w:t>Klikněte sem a zadejte datum.</w:t>
                </w:r>
              </w:p>
            </w:tc>
          </w:sdtContent>
        </w:sdt>
      </w:tr>
    </w:tbl>
    <w:p w14:paraId="703822DE" w14:textId="77777777" w:rsidR="00C1746A" w:rsidRPr="00E477AF" w:rsidRDefault="00181A72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b</w:t>
      </w:r>
      <w:r w:rsidR="00C1746A">
        <w:rPr>
          <w:rFonts w:eastAsia="Arial" w:cs="Arial"/>
          <w:color w:val="000000"/>
          <w:szCs w:val="24"/>
        </w:rPr>
        <w:t>) doba trvání (minuty)</w:t>
      </w:r>
    </w:p>
    <w:tbl>
      <w:tblPr>
        <w:tblStyle w:val="TableGrid1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C1746A" w:rsidRPr="00E477AF" w14:paraId="40D14A84" w14:textId="77777777" w:rsidTr="001B0C07">
        <w:trPr>
          <w:trHeight w:val="300"/>
        </w:trPr>
        <w:tc>
          <w:tcPr>
            <w:tcW w:w="9631" w:type="dxa"/>
            <w:shd w:val="clear" w:color="auto" w:fill="FFFFFF"/>
            <w:vAlign w:val="center"/>
          </w:tcPr>
          <w:sdt>
            <w:sdtPr>
              <w:rPr>
                <w:rFonts w:eastAsia="Calibri" w:cs="Arial"/>
                <w:szCs w:val="24"/>
              </w:rPr>
              <w:id w:val="1895003002"/>
              <w:placeholder>
                <w:docPart w:val="A2A5F4BF2CA54C04B7EA2C3B444DFAA4"/>
              </w:placeholder>
              <w:showingPlcHdr/>
            </w:sdtPr>
            <w:sdtContent>
              <w:p w14:paraId="349E87EC" w14:textId="23CBF064" w:rsidR="00C1746A" w:rsidRPr="00E477AF" w:rsidRDefault="003604C7" w:rsidP="001B0C07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DC093F">
                  <w:rPr>
                    <w:rStyle w:val="PlaceholderText"/>
                    <w:rFonts w:cs="Arial"/>
                    <w:sz w:val="22"/>
                  </w:rPr>
                  <w:t xml:space="preserve">Klikněte sem a zadejte </w:t>
                </w:r>
                <w:r>
                  <w:rPr>
                    <w:rStyle w:val="PlaceholderText"/>
                    <w:rFonts w:cs="Arial"/>
                    <w:sz w:val="22"/>
                  </w:rPr>
                  <w:t>dobu trvání konzultace v minutách (celé číslo)</w:t>
                </w:r>
                <w:r w:rsidRPr="00DC093F">
                  <w:rPr>
                    <w:rStyle w:val="PlaceholderText"/>
                    <w:rFonts w:cs="Arial"/>
                    <w:sz w:val="22"/>
                  </w:rPr>
                  <w:t>.</w:t>
                </w:r>
              </w:p>
            </w:sdtContent>
          </w:sdt>
        </w:tc>
      </w:tr>
    </w:tbl>
    <w:p w14:paraId="3824855E" w14:textId="77777777" w:rsidR="00C1746A" w:rsidRPr="00E477AF" w:rsidRDefault="00181A72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c</w:t>
      </w:r>
      <w:r w:rsidR="00C1746A">
        <w:rPr>
          <w:rFonts w:eastAsia="Arial" w:cs="Arial"/>
          <w:color w:val="000000"/>
          <w:szCs w:val="24"/>
        </w:rPr>
        <w:t>) způsob konzultace</w:t>
      </w:r>
    </w:p>
    <w:p w14:paraId="6C1D31B3" w14:textId="0F24917E" w:rsidR="00C1746A" w:rsidRPr="00E477AF" w:rsidRDefault="00000000" w:rsidP="00C1746A">
      <w:pPr>
        <w:spacing w:before="120" w:after="120"/>
        <w:ind w:firstLine="142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205073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04C7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1746A" w:rsidRPr="00E477AF">
        <w:rPr>
          <w:rFonts w:cs="Arial"/>
          <w:szCs w:val="24"/>
        </w:rPr>
        <w:t xml:space="preserve"> </w:t>
      </w:r>
      <w:r w:rsidR="00C1746A">
        <w:rPr>
          <w:rFonts w:cs="Arial"/>
          <w:szCs w:val="24"/>
        </w:rPr>
        <w:t>osobně</w:t>
      </w:r>
    </w:p>
    <w:p w14:paraId="370895F7" w14:textId="77777777" w:rsidR="00C1746A" w:rsidRDefault="00000000" w:rsidP="00C1746A">
      <w:pPr>
        <w:spacing w:before="120" w:after="12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1358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1BD5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1746A" w:rsidRPr="00E477AF">
        <w:rPr>
          <w:rFonts w:cs="Arial"/>
          <w:szCs w:val="24"/>
        </w:rPr>
        <w:t xml:space="preserve"> </w:t>
      </w:r>
      <w:r w:rsidR="00C1746A">
        <w:rPr>
          <w:rFonts w:cs="Arial"/>
          <w:szCs w:val="24"/>
        </w:rPr>
        <w:t>telefonicky</w:t>
      </w:r>
    </w:p>
    <w:p w14:paraId="5F6DFAD2" w14:textId="77777777" w:rsidR="00181A72" w:rsidRPr="00E477AF" w:rsidRDefault="00000000" w:rsidP="00181A72">
      <w:pPr>
        <w:spacing w:before="120" w:after="12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907603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1BD5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181A72" w:rsidRPr="00E477AF">
        <w:rPr>
          <w:rFonts w:cs="Arial"/>
          <w:szCs w:val="24"/>
        </w:rPr>
        <w:t xml:space="preserve"> </w:t>
      </w:r>
      <w:r w:rsidR="00181A72">
        <w:rPr>
          <w:rFonts w:cs="Arial"/>
          <w:szCs w:val="24"/>
        </w:rPr>
        <w:t>písemně</w:t>
      </w:r>
    </w:p>
    <w:p w14:paraId="193C3F2E" w14:textId="77777777" w:rsidR="00403ECE" w:rsidRPr="001D192C" w:rsidRDefault="00181A72" w:rsidP="00181A72">
      <w:pPr>
        <w:spacing w:before="240" w:after="120"/>
        <w:rPr>
          <w:rFonts w:cs="Arial"/>
          <w:szCs w:val="24"/>
        </w:rPr>
      </w:pPr>
      <w:r>
        <w:rPr>
          <w:rFonts w:cs="Arial"/>
          <w:szCs w:val="24"/>
        </w:rPr>
        <w:t>d) konzultované téma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2339"/>
        <w:gridCol w:w="2339"/>
        <w:gridCol w:w="5528"/>
      </w:tblGrid>
      <w:tr w:rsidR="006076AF" w:rsidRPr="00E477AF" w14:paraId="537C05D0" w14:textId="77777777" w:rsidTr="003F37D2">
        <w:trPr>
          <w:trHeight w:val="1937"/>
        </w:trPr>
        <w:tc>
          <w:tcPr>
            <w:tcW w:w="2339" w:type="dxa"/>
            <w:vMerge w:val="restart"/>
            <w:vAlign w:val="center"/>
          </w:tcPr>
          <w:p w14:paraId="375088F9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b/>
                <w:bCs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1521823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644A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ztráta bydlení</w:t>
            </w:r>
          </w:p>
          <w:p w14:paraId="27A39A51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900269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hledání bydlení</w:t>
            </w:r>
          </w:p>
          <w:p w14:paraId="4A63D171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58843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nájem</w:t>
            </w:r>
            <w:r w:rsidR="006076AF" w:rsidRPr="004A4F5B">
              <w:rPr>
                <w:rFonts w:cs="Arial"/>
                <w:szCs w:val="24"/>
              </w:rPr>
              <w:t xml:space="preserve"> </w:t>
            </w:r>
          </w:p>
          <w:p w14:paraId="7266C8D8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210692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dluhy</w:t>
            </w:r>
            <w:r w:rsidR="006076AF" w:rsidRPr="004A4F5B">
              <w:rPr>
                <w:rFonts w:cs="Arial"/>
                <w:szCs w:val="24"/>
              </w:rPr>
              <w:t xml:space="preserve"> </w:t>
            </w:r>
          </w:p>
          <w:p w14:paraId="6C33FCC7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5865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zdraví</w:t>
            </w:r>
            <w:r w:rsidR="006076AF" w:rsidRPr="004A4F5B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339" w:type="dxa"/>
            <w:vMerge w:val="restart"/>
            <w:vAlign w:val="center"/>
          </w:tcPr>
          <w:p w14:paraId="2175574E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b/>
                <w:bCs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49872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materiální pomoc</w:t>
            </w:r>
          </w:p>
          <w:p w14:paraId="2DA30C4D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159235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energie</w:t>
            </w:r>
          </w:p>
          <w:p w14:paraId="631BABF4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2876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2241C">
              <w:rPr>
                <w:rFonts w:cs="Arial"/>
                <w:szCs w:val="24"/>
              </w:rPr>
              <w:t>nevhodné bydlení</w:t>
            </w:r>
          </w:p>
          <w:p w14:paraId="37A0A282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09825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2241C">
              <w:rPr>
                <w:rFonts w:cs="Arial"/>
                <w:szCs w:val="24"/>
              </w:rPr>
              <w:t>dávky</w:t>
            </w:r>
          </w:p>
          <w:p w14:paraId="28871A2A" w14:textId="77777777" w:rsidR="006076AF" w:rsidRPr="004A4F5B" w:rsidRDefault="00000000" w:rsidP="00181A72">
            <w:pPr>
              <w:spacing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1260877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2241C">
              <w:rPr>
                <w:rFonts w:cs="Arial"/>
                <w:szCs w:val="24"/>
              </w:rPr>
              <w:t>smluvní vztahy</w:t>
            </w:r>
          </w:p>
        </w:tc>
        <w:tc>
          <w:tcPr>
            <w:tcW w:w="5528" w:type="dxa"/>
            <w:vMerge w:val="restart"/>
            <w:vAlign w:val="center"/>
          </w:tcPr>
          <w:p w14:paraId="620374EE" w14:textId="77777777" w:rsidR="006076AF" w:rsidRPr="004A4F5B" w:rsidRDefault="00000000" w:rsidP="0062241C">
            <w:pPr>
              <w:spacing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524952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vztahy se sousedy</w:t>
            </w:r>
          </w:p>
          <w:p w14:paraId="39A9A6BA" w14:textId="77777777" w:rsidR="006076AF" w:rsidRPr="004A4F5B" w:rsidRDefault="00000000" w:rsidP="0062241C">
            <w:pPr>
              <w:spacing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1832092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sociální služby</w:t>
            </w:r>
          </w:p>
          <w:p w14:paraId="3C6E065C" w14:textId="77777777" w:rsidR="006076AF" w:rsidRPr="004A4F5B" w:rsidRDefault="00000000" w:rsidP="0062241C">
            <w:pPr>
              <w:spacing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530784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informace o podpoře</w:t>
            </w:r>
          </w:p>
          <w:p w14:paraId="63F6DAA0" w14:textId="77777777" w:rsidR="006076AF" w:rsidRPr="004A4F5B" w:rsidRDefault="00000000" w:rsidP="0062241C">
            <w:pPr>
              <w:spacing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45370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</w:t>
            </w:r>
            <w:r w:rsidR="006076AF">
              <w:rPr>
                <w:rFonts w:cs="Arial"/>
                <w:szCs w:val="24"/>
              </w:rPr>
              <w:t>přesměrování na poskytovatele (energie/služeb)</w:t>
            </w:r>
          </w:p>
          <w:p w14:paraId="102E18D9" w14:textId="616169A0" w:rsidR="006076AF" w:rsidRPr="004A4F5B" w:rsidRDefault="00000000" w:rsidP="0062241C">
            <w:pPr>
              <w:spacing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120535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76AF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6076AF" w:rsidRPr="004A4F5B">
              <w:rPr>
                <w:rFonts w:cs="Arial"/>
                <w:szCs w:val="24"/>
              </w:rPr>
              <w:t xml:space="preserve"> jin</w:t>
            </w:r>
            <w:r w:rsidR="006076AF">
              <w:rPr>
                <w:rFonts w:cs="Arial"/>
                <w:szCs w:val="24"/>
              </w:rPr>
              <w:t>é</w:t>
            </w:r>
            <w:r w:rsidR="00257734">
              <w:rPr>
                <w:rFonts w:cs="Arial"/>
                <w:szCs w:val="24"/>
              </w:rPr>
              <w:t xml:space="preserve"> </w:t>
            </w:r>
            <w:sdt>
              <w:sdtPr>
                <w:rPr>
                  <w:rFonts w:cs="Arial"/>
                  <w:szCs w:val="24"/>
                  <w:u w:val="single"/>
                </w:rPr>
                <w:id w:val="-419255521"/>
                <w:placeholder>
                  <w:docPart w:val="90391810E29140F3A45B4D7BE8CFB61F"/>
                </w:placeholder>
                <w:showingPlcHdr/>
              </w:sdtPr>
              <w:sdtEndPr>
                <w:rPr>
                  <w14:textOutline w14:w="9525" w14:cap="rnd" w14:cmpd="sng" w14:algn="ctr">
                    <w14:solidFill>
                      <w14:schemeClr w14:val="accent1"/>
                    </w14:solidFill>
                    <w14:prstDash w14:val="solid"/>
                    <w14:bevel/>
                  </w14:textOutline>
                </w:rPr>
              </w:sdtEndPr>
              <w:sdtContent>
                <w:r w:rsidR="003604C7" w:rsidRPr="00954D6E">
                  <w:rPr>
                    <w:rStyle w:val="PlaceholderText"/>
                    <w:rFonts w:cs="Arial"/>
                    <w:sz w:val="22"/>
                    <w:u w:val="single"/>
                  </w:rPr>
                  <w:t>vypište</w:t>
                </w:r>
              </w:sdtContent>
            </w:sdt>
          </w:p>
        </w:tc>
      </w:tr>
      <w:tr w:rsidR="006076AF" w:rsidRPr="00E477AF" w14:paraId="2DE4BB19" w14:textId="77777777" w:rsidTr="003F37D2">
        <w:trPr>
          <w:trHeight w:val="418"/>
        </w:trPr>
        <w:tc>
          <w:tcPr>
            <w:tcW w:w="2339" w:type="dxa"/>
            <w:vMerge/>
          </w:tcPr>
          <w:p w14:paraId="57F7D341" w14:textId="77777777" w:rsidR="006076AF" w:rsidRPr="00E477AF" w:rsidRDefault="006076AF" w:rsidP="00181A72">
            <w:pPr>
              <w:spacing w:after="120"/>
              <w:rPr>
                <w:rFonts w:cs="Arial"/>
                <w:szCs w:val="24"/>
                <w:shd w:val="clear" w:color="auto" w:fill="FFFFFF" w:themeFill="background1"/>
              </w:rPr>
            </w:pPr>
          </w:p>
        </w:tc>
        <w:tc>
          <w:tcPr>
            <w:tcW w:w="2339" w:type="dxa"/>
            <w:vMerge/>
          </w:tcPr>
          <w:p w14:paraId="59704485" w14:textId="77777777" w:rsidR="006076AF" w:rsidRPr="00E477AF" w:rsidRDefault="006076AF" w:rsidP="00181A72">
            <w:pPr>
              <w:spacing w:after="120"/>
              <w:rPr>
                <w:rFonts w:cs="Arial"/>
                <w:szCs w:val="24"/>
                <w:shd w:val="clear" w:color="auto" w:fill="FFFFFF" w:themeFill="background1"/>
              </w:rPr>
            </w:pPr>
          </w:p>
        </w:tc>
        <w:tc>
          <w:tcPr>
            <w:tcW w:w="5528" w:type="dxa"/>
            <w:vMerge/>
          </w:tcPr>
          <w:p w14:paraId="43018F56" w14:textId="77777777" w:rsidR="006076AF" w:rsidRPr="00E477AF" w:rsidRDefault="006076AF" w:rsidP="00181A72">
            <w:pPr>
              <w:spacing w:after="120"/>
              <w:rPr>
                <w:rFonts w:cs="Arial"/>
                <w:szCs w:val="24"/>
                <w:shd w:val="clear" w:color="auto" w:fill="FFFFFF" w:themeFill="background1"/>
              </w:rPr>
            </w:pPr>
          </w:p>
        </w:tc>
      </w:tr>
    </w:tbl>
    <w:p w14:paraId="3AEA744A" w14:textId="77777777" w:rsidR="00E06FF9" w:rsidRPr="00E61194" w:rsidRDefault="00E06FF9" w:rsidP="00D2619A">
      <w:pPr>
        <w:spacing w:after="0"/>
        <w:rPr>
          <w:rFonts w:cs="Arial"/>
          <w:sz w:val="10"/>
          <w:szCs w:val="10"/>
        </w:rPr>
      </w:pPr>
    </w:p>
    <w:p w14:paraId="4F7C1C4A" w14:textId="38D97CF6" w:rsidR="00413608" w:rsidRDefault="00C9644A" w:rsidP="00413608">
      <w:pPr>
        <w:keepNext/>
        <w:spacing w:before="360" w:after="12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lastRenderedPageBreak/>
        <w:t>03</w:t>
      </w:r>
      <w:r w:rsidR="00413608">
        <w:rPr>
          <w:rFonts w:cs="Arial"/>
          <w:b/>
          <w:bCs/>
          <w:szCs w:val="24"/>
        </w:rPr>
        <w:t xml:space="preserve"> </w:t>
      </w:r>
      <w:r w:rsidR="00CA5DDD">
        <w:rPr>
          <w:rFonts w:cs="Arial"/>
          <w:b/>
          <w:bCs/>
          <w:szCs w:val="24"/>
        </w:rPr>
        <w:t>Stručný o</w:t>
      </w:r>
      <w:r>
        <w:rPr>
          <w:rFonts w:cs="Arial"/>
          <w:b/>
          <w:bCs/>
          <w:szCs w:val="24"/>
        </w:rPr>
        <w:t>bsah konzultace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413608" w14:paraId="6E5C2E15" w14:textId="77777777" w:rsidTr="00CA5DDD">
        <w:trPr>
          <w:trHeight w:val="12305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621D1" w14:textId="622C3444" w:rsidR="00413608" w:rsidRDefault="00000000" w:rsidP="00706CC8">
            <w:pPr>
              <w:spacing w:before="120" w:after="120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</w:rPr>
                <w:id w:val="-1956168137"/>
                <w:placeholder>
                  <w:docPart w:val="1E223113715944A0A7C534131DFE8E7D"/>
                </w:placeholder>
                <w:showingPlcHdr/>
              </w:sdtPr>
              <w:sdtContent>
                <w:r w:rsidR="003604C7" w:rsidRPr="00257734">
                  <w:rPr>
                    <w:rStyle w:val="PlaceholderText"/>
                    <w:rFonts w:cs="Arial"/>
                    <w:sz w:val="22"/>
                  </w:rPr>
                  <w:t xml:space="preserve">Klikněte sem a </w:t>
                </w:r>
                <w:r w:rsidR="003604C7">
                  <w:rPr>
                    <w:rStyle w:val="PlaceholderText"/>
                    <w:rFonts w:cs="Arial"/>
                    <w:sz w:val="22"/>
                  </w:rPr>
                  <w:t>popište stručně obsah konzultace</w:t>
                </w:r>
              </w:sdtContent>
            </w:sdt>
          </w:p>
        </w:tc>
      </w:tr>
    </w:tbl>
    <w:p w14:paraId="6160CFB1" w14:textId="77777777" w:rsidR="00257D7C" w:rsidRDefault="00257D7C" w:rsidP="1F816806">
      <w:pPr>
        <w:jc w:val="center"/>
        <w:rPr>
          <w:rFonts w:cs="Arial"/>
          <w:b/>
          <w:bCs/>
        </w:rPr>
      </w:pPr>
    </w:p>
    <w:p w14:paraId="5A0CA113" w14:textId="77777777" w:rsidR="004F5032" w:rsidRDefault="004F5032">
      <w:pPr>
        <w:spacing w:after="0" w:line="240" w:lineRule="auto"/>
        <w:rPr>
          <w:rFonts w:cs="Arial"/>
          <w:b/>
          <w:bCs/>
        </w:rPr>
        <w:sectPr w:rsidR="004F5032" w:rsidSect="00AC764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992" w:right="1133" w:bottom="992" w:left="1134" w:header="709" w:footer="709" w:gutter="0"/>
          <w:cols w:space="708"/>
          <w:docGrid w:linePitch="360"/>
        </w:sectPr>
      </w:pPr>
    </w:p>
    <w:p w14:paraId="318C45B2" w14:textId="77777777" w:rsidR="00257D7C" w:rsidRDefault="00257D7C">
      <w:pPr>
        <w:spacing w:after="0" w:line="240" w:lineRule="auto"/>
        <w:rPr>
          <w:rFonts w:cs="Arial"/>
          <w:b/>
          <w:bCs/>
        </w:rPr>
      </w:pPr>
    </w:p>
    <w:p w14:paraId="477E8105" w14:textId="48A57676" w:rsidR="007560E7" w:rsidRPr="00E477AF" w:rsidRDefault="77A14C66" w:rsidP="00DE26F1">
      <w:pPr>
        <w:spacing w:before="120" w:after="240"/>
        <w:jc w:val="center"/>
        <w:rPr>
          <w:rFonts w:cs="Arial"/>
          <w:b/>
          <w:bCs/>
          <w:szCs w:val="24"/>
        </w:rPr>
      </w:pPr>
      <w:r w:rsidRPr="00E477AF">
        <w:rPr>
          <w:rFonts w:cs="Arial"/>
          <w:b/>
          <w:bCs/>
          <w:szCs w:val="24"/>
        </w:rPr>
        <w:t xml:space="preserve">Pokyny pro vyplnění </w:t>
      </w:r>
      <w:r w:rsidR="00CA5DDD">
        <w:rPr>
          <w:rFonts w:cs="Arial"/>
          <w:b/>
          <w:bCs/>
          <w:szCs w:val="24"/>
        </w:rPr>
        <w:t>záznamu</w:t>
      </w:r>
    </w:p>
    <w:p w14:paraId="5B2865B8" w14:textId="77777777" w:rsidR="00925756" w:rsidRDefault="00925756" w:rsidP="00DE26F1">
      <w:pPr>
        <w:spacing w:before="120"/>
        <w:ind w:left="426" w:hanging="426"/>
        <w:jc w:val="both"/>
        <w:rPr>
          <w:rFonts w:cs="Arial"/>
          <w:b/>
          <w:bCs/>
          <w:szCs w:val="24"/>
        </w:rPr>
      </w:pPr>
      <w:r w:rsidRPr="00925756">
        <w:rPr>
          <w:rFonts w:cs="Arial"/>
          <w:b/>
          <w:bCs/>
          <w:szCs w:val="24"/>
        </w:rPr>
        <w:t>Pokud formulář vyplňujete v listinné podobě rukou, pište, prosím, hůlkovým písmem.</w:t>
      </w:r>
    </w:p>
    <w:p w14:paraId="37D339EE" w14:textId="713A917A" w:rsidR="00B4754F" w:rsidRPr="009D5B08" w:rsidRDefault="00B4754F" w:rsidP="00B4754F">
      <w:pPr>
        <w:spacing w:before="160"/>
        <w:ind w:left="426" w:hanging="426"/>
        <w:jc w:val="both"/>
        <w:rPr>
          <w:rFonts w:cs="Arial"/>
          <w:b/>
          <w:bCs/>
          <w:sz w:val="22"/>
        </w:rPr>
      </w:pPr>
      <w:r w:rsidRPr="009D5B08">
        <w:rPr>
          <w:rFonts w:cs="Arial"/>
          <w:b/>
          <w:bCs/>
          <w:sz w:val="22"/>
        </w:rPr>
        <w:t>01</w:t>
      </w:r>
      <w:r w:rsidRPr="009D5B08">
        <w:rPr>
          <w:rFonts w:cs="Arial"/>
          <w:b/>
          <w:bCs/>
          <w:sz w:val="22"/>
        </w:rPr>
        <w:tab/>
      </w:r>
      <w:r w:rsidR="00CA5DDD">
        <w:rPr>
          <w:rFonts w:cs="Arial"/>
          <w:sz w:val="22"/>
        </w:rPr>
        <w:t xml:space="preserve"> </w:t>
      </w:r>
      <w:r w:rsidR="00CA5DDD" w:rsidRPr="007B0F39">
        <w:rPr>
          <w:rFonts w:cs="Arial"/>
          <w:sz w:val="22"/>
        </w:rPr>
        <w:t xml:space="preserve">Vyplňte </w:t>
      </w:r>
      <w:r w:rsidR="00CA5DDD">
        <w:rPr>
          <w:rFonts w:cs="Arial"/>
          <w:sz w:val="22"/>
        </w:rPr>
        <w:t xml:space="preserve">název kontaktního místa (např. Praha 1) a jméno </w:t>
      </w:r>
      <w:r w:rsidR="009F4840">
        <w:rPr>
          <w:rFonts w:cs="Arial"/>
          <w:sz w:val="22"/>
        </w:rPr>
        <w:t xml:space="preserve">a příjmení pracovníka, který konzultaci poskytl. </w:t>
      </w:r>
    </w:p>
    <w:p w14:paraId="7DC3FF0D" w14:textId="392661C4" w:rsidR="00B4754F" w:rsidRPr="009D5B08" w:rsidRDefault="00B4754F" w:rsidP="00B4754F">
      <w:pPr>
        <w:spacing w:before="160"/>
        <w:ind w:left="426" w:hanging="426"/>
        <w:jc w:val="both"/>
        <w:rPr>
          <w:rFonts w:cs="Arial"/>
          <w:b/>
          <w:bCs/>
          <w:sz w:val="22"/>
        </w:rPr>
      </w:pPr>
      <w:r w:rsidRPr="009D5B08">
        <w:rPr>
          <w:rFonts w:cs="Arial"/>
          <w:b/>
          <w:bCs/>
          <w:sz w:val="22"/>
        </w:rPr>
        <w:t>02</w:t>
      </w:r>
      <w:r w:rsidRPr="009D5B08">
        <w:rPr>
          <w:rFonts w:cs="Arial"/>
          <w:b/>
          <w:bCs/>
          <w:sz w:val="22"/>
        </w:rPr>
        <w:tab/>
      </w:r>
      <w:r w:rsidR="006C1A34" w:rsidRPr="006C1A34">
        <w:rPr>
          <w:rFonts w:cs="Arial"/>
          <w:sz w:val="22"/>
        </w:rPr>
        <w:t>Vyplňte údaje o poskytnuté konzultaci.</w:t>
      </w:r>
    </w:p>
    <w:p w14:paraId="631CA476" w14:textId="6F912CE0" w:rsidR="00B4754F" w:rsidRPr="009D5B08" w:rsidRDefault="00B4754F" w:rsidP="00B4754F">
      <w:pPr>
        <w:spacing w:before="160"/>
        <w:ind w:left="709" w:hanging="709"/>
        <w:jc w:val="both"/>
        <w:rPr>
          <w:rFonts w:cs="Arial"/>
          <w:sz w:val="22"/>
        </w:rPr>
      </w:pPr>
      <w:r w:rsidRPr="009D5B08">
        <w:rPr>
          <w:rFonts w:cs="Arial"/>
          <w:b/>
          <w:bCs/>
          <w:sz w:val="22"/>
        </w:rPr>
        <w:t>ad a)</w:t>
      </w:r>
      <w:r w:rsidRPr="009D5B08">
        <w:rPr>
          <w:rFonts w:cs="Arial"/>
          <w:sz w:val="22"/>
        </w:rPr>
        <w:tab/>
      </w:r>
      <w:r w:rsidR="009F4840" w:rsidRPr="009F4840">
        <w:rPr>
          <w:rFonts w:cs="Arial"/>
          <w:sz w:val="22"/>
        </w:rPr>
        <w:t>Zapište datum, kdy konzultace proběhla (ve formátu DD.MM.RRRR).</w:t>
      </w:r>
    </w:p>
    <w:p w14:paraId="5CDE1DC1" w14:textId="7DAD529B" w:rsidR="00B4754F" w:rsidRPr="009D5B08" w:rsidRDefault="00B4754F" w:rsidP="00B4754F">
      <w:pPr>
        <w:spacing w:before="160"/>
        <w:ind w:left="709" w:hanging="709"/>
        <w:jc w:val="both"/>
        <w:rPr>
          <w:rFonts w:cs="Arial"/>
          <w:sz w:val="22"/>
        </w:rPr>
      </w:pPr>
      <w:r w:rsidRPr="009D5B08">
        <w:rPr>
          <w:rFonts w:cs="Arial"/>
          <w:b/>
          <w:sz w:val="22"/>
        </w:rPr>
        <w:t>ad b)</w:t>
      </w:r>
      <w:r w:rsidRPr="009D5B08">
        <w:rPr>
          <w:rFonts w:cs="Arial"/>
          <w:sz w:val="22"/>
        </w:rPr>
        <w:tab/>
      </w:r>
      <w:r w:rsidR="009F4840" w:rsidRPr="009F4840">
        <w:rPr>
          <w:rFonts w:cs="Arial"/>
          <w:bCs/>
          <w:sz w:val="22"/>
        </w:rPr>
        <w:t>Uveďte celkovou dobu trvání konzultace v minutách.</w:t>
      </w:r>
      <w:r w:rsidR="009F4840">
        <w:rPr>
          <w:rFonts w:cs="Arial"/>
          <w:bCs/>
          <w:sz w:val="22"/>
        </w:rPr>
        <w:t xml:space="preserve"> Pište pouze číslo. </w:t>
      </w:r>
    </w:p>
    <w:p w14:paraId="374F8275" w14:textId="211458DE" w:rsidR="1F816806" w:rsidRDefault="00B4754F" w:rsidP="009F4840">
      <w:pPr>
        <w:spacing w:before="160"/>
        <w:ind w:left="709" w:hanging="709"/>
        <w:jc w:val="both"/>
        <w:rPr>
          <w:rFonts w:cs="Arial"/>
          <w:sz w:val="22"/>
        </w:rPr>
      </w:pPr>
      <w:r w:rsidRPr="009D5B08">
        <w:rPr>
          <w:rFonts w:cs="Arial"/>
          <w:b/>
          <w:bCs/>
          <w:sz w:val="22"/>
        </w:rPr>
        <w:t>ad c)</w:t>
      </w:r>
      <w:r w:rsidRPr="009D5B08">
        <w:rPr>
          <w:rFonts w:cs="Arial"/>
          <w:sz w:val="22"/>
        </w:rPr>
        <w:tab/>
      </w:r>
      <w:r w:rsidR="009F4840" w:rsidRPr="009F4840">
        <w:rPr>
          <w:rFonts w:cs="Arial"/>
          <w:sz w:val="22"/>
        </w:rPr>
        <w:t>Označte křížkem způsob, jakým byla konzultace poskytnuta. Pokud byla kombinace více způsobů (např. osobně + následná e-mailová rekapitulace), označte převažující způsob.</w:t>
      </w:r>
    </w:p>
    <w:p w14:paraId="22BC28B7" w14:textId="5D27E6E9" w:rsidR="006C1A34" w:rsidRPr="006C1A34" w:rsidRDefault="009F4840" w:rsidP="00DE26F1">
      <w:pPr>
        <w:spacing w:before="160"/>
        <w:ind w:left="709" w:hanging="709"/>
        <w:jc w:val="both"/>
        <w:rPr>
          <w:rFonts w:cs="Arial"/>
          <w:sz w:val="22"/>
        </w:rPr>
      </w:pPr>
      <w:r w:rsidRPr="009D5B08">
        <w:rPr>
          <w:rFonts w:cs="Arial"/>
          <w:b/>
          <w:bCs/>
          <w:sz w:val="22"/>
        </w:rPr>
        <w:t xml:space="preserve">ad </w:t>
      </w:r>
      <w:r>
        <w:rPr>
          <w:rFonts w:cs="Arial"/>
          <w:b/>
          <w:bCs/>
          <w:sz w:val="22"/>
        </w:rPr>
        <w:t>d</w:t>
      </w:r>
      <w:r w:rsidRPr="009D5B08">
        <w:rPr>
          <w:rFonts w:cs="Arial"/>
          <w:b/>
          <w:bCs/>
          <w:sz w:val="22"/>
        </w:rPr>
        <w:t>)</w:t>
      </w:r>
      <w:r w:rsidRPr="009D5B08">
        <w:rPr>
          <w:rFonts w:cs="Arial"/>
          <w:sz w:val="22"/>
        </w:rPr>
        <w:tab/>
      </w:r>
      <w:r w:rsidRPr="009F4840">
        <w:rPr>
          <w:rFonts w:cs="Arial"/>
          <w:sz w:val="22"/>
        </w:rPr>
        <w:t xml:space="preserve">Označte křížkem </w:t>
      </w:r>
      <w:r>
        <w:rPr>
          <w:rFonts w:cs="Arial"/>
          <w:sz w:val="22"/>
        </w:rPr>
        <w:t xml:space="preserve">hlavní téma konzultace. </w:t>
      </w:r>
      <w:r w:rsidRPr="009F4840">
        <w:rPr>
          <w:rFonts w:cs="Arial"/>
          <w:sz w:val="22"/>
        </w:rPr>
        <w:t>Pokud se konzultace dotýkala více oblastí, zvolte tu, která představuje hlavní bytový problém dané osoby nebo domácnosti</w:t>
      </w:r>
      <w:r>
        <w:rPr>
          <w:rFonts w:cs="Arial"/>
          <w:sz w:val="22"/>
        </w:rPr>
        <w:t xml:space="preserve">. </w:t>
      </w:r>
      <w:r w:rsidR="00DE26F1">
        <w:rPr>
          <w:rFonts w:cs="Arial"/>
          <w:sz w:val="22"/>
        </w:rPr>
        <w:br/>
      </w:r>
      <w:r w:rsidR="006C1A34" w:rsidRPr="006C1A34">
        <w:rPr>
          <w:rFonts w:cs="Arial"/>
          <w:sz w:val="22"/>
        </w:rPr>
        <w:t>Vodítka k výběru jednoho převažujícího tématu</w:t>
      </w:r>
      <w:r w:rsidR="00DE26F1" w:rsidRPr="00DE26F1">
        <w:rPr>
          <w:rFonts w:cs="Arial"/>
          <w:sz w:val="22"/>
        </w:rPr>
        <w:t>:</w:t>
      </w:r>
    </w:p>
    <w:p w14:paraId="22F6DDB0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Ztráta bydlení: Situace, kdy hrozí nebo nastává nemožnost setrvání v dosavadním bydlení (výpověď, dluhy, nejisté smlouvy, odchod z instituce).</w:t>
      </w:r>
    </w:p>
    <w:p w14:paraId="73A375A9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Hledání bydlení: Potřeba najít vyhovující bydlení z důvodu nevyhovujících nebo nestabilních podmínek (ubytovna, přelidněnost, technické závady, bez přístřeší).</w:t>
      </w:r>
    </w:p>
    <w:p w14:paraId="60E5D498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Nájem: Orientace v nájemních vztazích, zejména sjednání a náležitosti smlouvy, práva a povinnosti nájemce či komunikace s pronajímatelem.</w:t>
      </w:r>
    </w:p>
    <w:p w14:paraId="6C19C354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Dluhy: Potíže s dluhy spojenými s bydlením, které ohrožují jeho získání nebo udržení (nájem, služby, energie).</w:t>
      </w:r>
    </w:p>
    <w:p w14:paraId="33674DE0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Zdraví: Zohlednění zdravotního stavu nebo specifických potřeb ovlivňujících bydlení (bezc bariérovost, úpravy bytu, dopady zdravotního stavu).</w:t>
      </w:r>
    </w:p>
    <w:p w14:paraId="1D23547B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Materiální pomoc: Potřeba základního vybavení domácnosti či materiální podpory pro nastěhování nebo udržení bydlení.</w:t>
      </w:r>
    </w:p>
    <w:p w14:paraId="6F6CBECF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Energie: Řešení záležitostí týkajících se energií, zejména převodu, nedoplatků nebo ohrožení odpojením.</w:t>
      </w:r>
    </w:p>
    <w:p w14:paraId="39E0FA05" w14:textId="1D8351A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Nevhodné bydlení: Situace, kdy bydlení neodpovídá vyhovujícím standardům z</w:t>
      </w:r>
      <w:r>
        <w:rPr>
          <w:rFonts w:cs="Arial"/>
          <w:sz w:val="22"/>
        </w:rPr>
        <w:t> </w:t>
      </w:r>
      <w:r w:rsidRPr="00DE26F1">
        <w:rPr>
          <w:rFonts w:cs="Arial"/>
          <w:sz w:val="22"/>
        </w:rPr>
        <w:t>hlediska technického stavu, přelidněnosti nebo základních podmínek.</w:t>
      </w:r>
    </w:p>
    <w:p w14:paraId="06E45E2C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Dávky: Poradenství týkající se dávek spojených s bydlením (příspěvek na bydlení, doplatek na bydlení, mimořádná okamžitá pomoc).</w:t>
      </w:r>
    </w:p>
    <w:p w14:paraId="01FD74FC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Smluvní vztahy: Řešení právního režimu užívání bytu (nájem, podnájem, ubytování, právní jistota bydlení).</w:t>
      </w:r>
    </w:p>
    <w:p w14:paraId="737DA775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Vztahy se sousedy: Řešení sousedských konfliktů, které ohrožují udržení vyhovujícího bydlení.</w:t>
      </w:r>
    </w:p>
    <w:p w14:paraId="368E3163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Sociální služby: Propojení osoby na sociální nebo zdravotní služby potřebné pro stabilizaci bytové situace.</w:t>
      </w:r>
    </w:p>
    <w:p w14:paraId="0809735E" w14:textId="1EA6AF7D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Informace o podpoře: Vysvětlení možností podpory poskytované podle zákona o</w:t>
      </w:r>
      <w:r>
        <w:rPr>
          <w:rFonts w:cs="Arial"/>
          <w:sz w:val="22"/>
        </w:rPr>
        <w:t> </w:t>
      </w:r>
      <w:r w:rsidRPr="00DE26F1">
        <w:rPr>
          <w:rFonts w:cs="Arial"/>
          <w:sz w:val="22"/>
        </w:rPr>
        <w:t>podpoře bydlení, včetně evidence a podpůrných opatření.</w:t>
      </w:r>
    </w:p>
    <w:p w14:paraId="6D9B8CCD" w14:textId="77777777" w:rsidR="00DE26F1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Přesměrování na poskytovatele: Odkázání osoby na jinou službu či instituci podle potřeby (právní, dluhové, energetické nebo jiné odborné služby).</w:t>
      </w:r>
    </w:p>
    <w:p w14:paraId="4FF5925B" w14:textId="4C221A15" w:rsidR="009F4840" w:rsidRPr="00DE26F1" w:rsidRDefault="00DE26F1" w:rsidP="00DE26F1">
      <w:pPr>
        <w:pStyle w:val="ListParagraph"/>
        <w:numPr>
          <w:ilvl w:val="0"/>
          <w:numId w:val="10"/>
        </w:numPr>
        <w:spacing w:before="160"/>
        <w:ind w:left="993"/>
        <w:jc w:val="both"/>
        <w:rPr>
          <w:rFonts w:cs="Arial"/>
          <w:sz w:val="22"/>
        </w:rPr>
      </w:pPr>
      <w:r w:rsidRPr="00DE26F1">
        <w:rPr>
          <w:rFonts w:cs="Arial"/>
          <w:sz w:val="22"/>
        </w:rPr>
        <w:t>Jiné: Téma, které nelze zařadit do žádné z uvedených kategorií a je stručně popsáno.</w:t>
      </w:r>
    </w:p>
    <w:p w14:paraId="52B0E3FE" w14:textId="3A94CC51" w:rsidR="00DC11AA" w:rsidRPr="00DE26F1" w:rsidRDefault="00DC11AA" w:rsidP="00DE26F1">
      <w:pPr>
        <w:spacing w:before="160"/>
        <w:ind w:left="425" w:hanging="425"/>
        <w:rPr>
          <w:rFonts w:cs="Arial"/>
          <w:b/>
          <w:bCs/>
          <w:sz w:val="22"/>
        </w:rPr>
      </w:pPr>
      <w:r w:rsidRPr="009D5B08">
        <w:rPr>
          <w:rFonts w:cs="Arial"/>
          <w:b/>
          <w:bCs/>
          <w:sz w:val="22"/>
        </w:rPr>
        <w:t>03</w:t>
      </w:r>
      <w:r w:rsidR="006A5E12" w:rsidRPr="009D5B08">
        <w:rPr>
          <w:rFonts w:cs="Arial"/>
          <w:sz w:val="22"/>
        </w:rPr>
        <w:tab/>
      </w:r>
      <w:r w:rsidR="009F4840" w:rsidRPr="009F4840">
        <w:rPr>
          <w:rFonts w:cs="Arial"/>
          <w:sz w:val="22"/>
        </w:rPr>
        <w:t>Popište věcně a stručně, co bylo během konzultace řešeno. Pište v krátkých větách, bez hodnotících soudů a citlivých</w:t>
      </w:r>
      <w:r w:rsidR="009F4840">
        <w:rPr>
          <w:rFonts w:cs="Arial"/>
          <w:sz w:val="22"/>
        </w:rPr>
        <w:t xml:space="preserve"> údajů.</w:t>
      </w:r>
    </w:p>
    <w:sectPr w:rsidR="00DC11AA" w:rsidRPr="00DE26F1" w:rsidSect="00AC7645">
      <w:headerReference w:type="default" r:id="rId17"/>
      <w:pgSz w:w="11906" w:h="16838"/>
      <w:pgMar w:top="992" w:right="1133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DEA59" w14:textId="77777777" w:rsidR="00F721CF" w:rsidRDefault="00F721CF" w:rsidP="004A4584">
      <w:pPr>
        <w:spacing w:after="0" w:line="240" w:lineRule="auto"/>
      </w:pPr>
      <w:r>
        <w:separator/>
      </w:r>
    </w:p>
  </w:endnote>
  <w:endnote w:type="continuationSeparator" w:id="0">
    <w:p w14:paraId="274199EC" w14:textId="77777777" w:rsidR="00F721CF" w:rsidRDefault="00F721CF" w:rsidP="004A4584">
      <w:pPr>
        <w:spacing w:after="0" w:line="240" w:lineRule="auto"/>
      </w:pPr>
      <w:r>
        <w:continuationSeparator/>
      </w:r>
    </w:p>
  </w:endnote>
  <w:endnote w:type="continuationNotice" w:id="1">
    <w:p w14:paraId="090DCEAF" w14:textId="77777777" w:rsidR="00F721CF" w:rsidRDefault="00F721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D783" w14:textId="77777777" w:rsidR="004F5032" w:rsidRDefault="00EF7A3A">
    <w:pPr>
      <w:pStyle w:val="Footer"/>
    </w:pPr>
    <w:r>
      <w:rPr>
        <w:noProof/>
      </w:rPr>
      <w:drawing>
        <wp:inline distT="0" distB="0" distL="0" distR="0" wp14:anchorId="00799C0B" wp14:editId="5463FE6D">
          <wp:extent cx="507146" cy="563245"/>
          <wp:effectExtent l="0" t="0" r="1270" b="0"/>
          <wp:docPr id="2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179749" name="Graphic 1993179749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r="58718"/>
                  <a:stretch>
                    <a:fillRect/>
                  </a:stretch>
                </pic:blipFill>
                <pic:spPr bwMode="auto">
                  <a:xfrm>
                    <a:off x="0" y="0"/>
                    <a:ext cx="525562" cy="5836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76B2B09E" w14:textId="77777777" w:rsidR="004A4584" w:rsidRPr="00323731" w:rsidRDefault="004A4584" w:rsidP="004A4584">
        <w:pPr>
          <w:pStyle w:val="Footer"/>
          <w:jc w:val="center"/>
          <w:rPr>
            <w:rFonts w:cs="Arial"/>
          </w:rPr>
        </w:pPr>
        <w:r w:rsidRPr="00323731">
          <w:rPr>
            <w:rFonts w:cs="Arial"/>
          </w:rPr>
          <w:fldChar w:fldCharType="begin"/>
        </w:r>
        <w:r w:rsidRPr="00323731">
          <w:rPr>
            <w:rFonts w:cs="Arial"/>
          </w:rPr>
          <w:instrText>PAGE   \* MERGEFORMAT</w:instrText>
        </w:r>
        <w:r w:rsidRPr="00323731">
          <w:rPr>
            <w:rFonts w:cs="Arial"/>
          </w:rPr>
          <w:fldChar w:fldCharType="separate"/>
        </w:r>
        <w:r>
          <w:rPr>
            <w:rFonts w:cs="Arial"/>
          </w:rPr>
          <w:t>8</w:t>
        </w:r>
        <w:r w:rsidRPr="00323731">
          <w:rPr>
            <w:rFonts w:cs="Arial"/>
          </w:rPr>
          <w:fldChar w:fldCharType="end"/>
        </w:r>
      </w:p>
      <w:p w14:paraId="402E9283" w14:textId="77777777" w:rsidR="004A4584" w:rsidRPr="004A4584" w:rsidRDefault="00000000" w:rsidP="004A4584">
        <w:pPr>
          <w:pStyle w:val="Footer"/>
          <w:tabs>
            <w:tab w:val="right" w:pos="9072"/>
          </w:tabs>
          <w:jc w:val="center"/>
          <w:rPr>
            <w:rFonts w:cs="Arial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BBD17" w14:textId="77777777" w:rsidR="00C1746A" w:rsidRDefault="00C17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A7414" w14:textId="77777777" w:rsidR="00F721CF" w:rsidRDefault="00F721CF" w:rsidP="004A4584">
      <w:pPr>
        <w:spacing w:after="0" w:line="240" w:lineRule="auto"/>
      </w:pPr>
      <w:r>
        <w:separator/>
      </w:r>
    </w:p>
  </w:footnote>
  <w:footnote w:type="continuationSeparator" w:id="0">
    <w:p w14:paraId="5F1ACDAA" w14:textId="77777777" w:rsidR="00F721CF" w:rsidRDefault="00F721CF" w:rsidP="004A4584">
      <w:pPr>
        <w:spacing w:after="0" w:line="240" w:lineRule="auto"/>
      </w:pPr>
      <w:r>
        <w:continuationSeparator/>
      </w:r>
    </w:p>
  </w:footnote>
  <w:footnote w:type="continuationNotice" w:id="1">
    <w:p w14:paraId="13DC57B1" w14:textId="77777777" w:rsidR="00F721CF" w:rsidRDefault="00F721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DD84B" w14:textId="77777777" w:rsidR="004F5032" w:rsidRDefault="004F50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278A" w14:textId="77777777" w:rsidR="00AC11D3" w:rsidRDefault="00EF7A3A" w:rsidP="00314C59">
    <w:pPr>
      <w:pStyle w:val="Header"/>
      <w:tabs>
        <w:tab w:val="clear" w:pos="4513"/>
        <w:tab w:val="clear" w:pos="9026"/>
        <w:tab w:val="left" w:pos="1214"/>
      </w:tabs>
      <w:spacing w:after="240"/>
    </w:pPr>
    <w:r>
      <w:rPr>
        <w:noProof/>
      </w:rPr>
      <w:drawing>
        <wp:inline distT="0" distB="0" distL="0" distR="0" wp14:anchorId="054F6B96" wp14:editId="52DF0CD1">
          <wp:extent cx="507146" cy="563245"/>
          <wp:effectExtent l="0" t="0" r="127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179749" name="Graphic 1993179749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r="58718"/>
                  <a:stretch>
                    <a:fillRect/>
                  </a:stretch>
                </pic:blipFill>
                <pic:spPr bwMode="auto">
                  <a:xfrm>
                    <a:off x="0" y="0"/>
                    <a:ext cx="525562" cy="5836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A4D6" w14:textId="77777777" w:rsidR="004F5032" w:rsidRDefault="004F50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D2238" w14:textId="77777777" w:rsidR="004F5032" w:rsidRDefault="004F2730">
    <w:pPr>
      <w:pStyle w:val="Header"/>
      <w:tabs>
        <w:tab w:val="clear" w:pos="4513"/>
        <w:tab w:val="clear" w:pos="9026"/>
        <w:tab w:val="left" w:pos="1237"/>
      </w:tabs>
      <w:spacing w:after="240"/>
      <w:rPr>
        <w:del w:id="0" w:author="Author"/>
      </w:rPr>
    </w:pPr>
    <w:r w:rsidRPr="00F72674">
      <w:rPr>
        <w:rFonts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3" behindDoc="1" locked="0" layoutInCell="1" allowOverlap="0" wp14:anchorId="1AD5381E" wp14:editId="00D6AA13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971732308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13FE81" id="Obdélník: se zakulacenými rohy 1" o:spid="_x0000_s1026" style="position:absolute;margin-left:0;margin-top:0;width:521.85pt;height:676.65pt;z-index:-251658237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o:allowoverlap="f" fillcolor="window" strokecolor="windowText" strokeweight="1pt">
              <v:stroke joinstyle="miter"/>
              <w10:wrap anchory="margin"/>
            </v:roundrect>
          </w:pict>
        </mc:Fallback>
      </mc:AlternateContent>
    </w:r>
    <w:r w:rsidR="00EF7A3A">
      <w:rPr>
        <w:noProof/>
      </w:rPr>
      <w:drawing>
        <wp:inline distT="0" distB="0" distL="0" distR="0" wp14:anchorId="46473FD8" wp14:editId="36690A00">
          <wp:extent cx="507146" cy="563245"/>
          <wp:effectExtent l="0" t="0" r="1270" b="0"/>
          <wp:docPr id="126124144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179749" name="Graphic 1993179749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r="58718"/>
                  <a:stretch>
                    <a:fillRect/>
                  </a:stretch>
                </pic:blipFill>
                <pic:spPr bwMode="auto">
                  <a:xfrm>
                    <a:off x="0" y="0"/>
                    <a:ext cx="525562" cy="5836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59BD"/>
    <w:multiLevelType w:val="hybridMultilevel"/>
    <w:tmpl w:val="1366750A"/>
    <w:lvl w:ilvl="0" w:tplc="B5C6EA24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92534"/>
    <w:multiLevelType w:val="multilevel"/>
    <w:tmpl w:val="FB407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10065"/>
    <w:multiLevelType w:val="hybridMultilevel"/>
    <w:tmpl w:val="98DCA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1463D"/>
    <w:multiLevelType w:val="hybridMultilevel"/>
    <w:tmpl w:val="9278B1B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0E30ADD"/>
    <w:multiLevelType w:val="hybridMultilevel"/>
    <w:tmpl w:val="CF8E3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05051"/>
    <w:multiLevelType w:val="hybridMultilevel"/>
    <w:tmpl w:val="C8E229E0"/>
    <w:lvl w:ilvl="0" w:tplc="08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EA52FC7"/>
    <w:multiLevelType w:val="multilevel"/>
    <w:tmpl w:val="2390A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891FEB"/>
    <w:multiLevelType w:val="hybridMultilevel"/>
    <w:tmpl w:val="CD2452BE"/>
    <w:lvl w:ilvl="0" w:tplc="39864BEA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600497">
    <w:abstractNumId w:val="1"/>
  </w:num>
  <w:num w:numId="2" w16cid:durableId="2079746049">
    <w:abstractNumId w:val="6"/>
  </w:num>
  <w:num w:numId="3" w16cid:durableId="1568569101">
    <w:abstractNumId w:val="3"/>
  </w:num>
  <w:num w:numId="4" w16cid:durableId="394397627">
    <w:abstractNumId w:val="5"/>
  </w:num>
  <w:num w:numId="5" w16cid:durableId="574897688">
    <w:abstractNumId w:val="9"/>
  </w:num>
  <w:num w:numId="6" w16cid:durableId="971596120">
    <w:abstractNumId w:val="0"/>
  </w:num>
  <w:num w:numId="7" w16cid:durableId="1204171705">
    <w:abstractNumId w:val="8"/>
  </w:num>
  <w:num w:numId="8" w16cid:durableId="1524322767">
    <w:abstractNumId w:val="2"/>
  </w:num>
  <w:num w:numId="9" w16cid:durableId="1083062582">
    <w:abstractNumId w:val="4"/>
  </w:num>
  <w:num w:numId="10" w16cid:durableId="4320174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removePersonalInformation/>
  <w:removeDateAndTime/>
  <w:displayBackgroundShape/>
  <w:documentProtection w:edit="forms" w:enforcement="1" w:cryptProviderType="rsaAES" w:cryptAlgorithmClass="hash" w:cryptAlgorithmType="typeAny" w:cryptAlgorithmSid="14" w:cryptSpinCount="100000" w:hash="fkzgiJX+EqP70/O4vrGpsK6bNeyVcowHSGnsuwsZYNkDQMA9SCz6ormyKiRnyDAUpPRJgInZDpkr6+pnXzJ+hQ==" w:salt="RGAkzEquEacRmq6SD+pgQw==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DDD"/>
    <w:rsid w:val="00000FB4"/>
    <w:rsid w:val="000012EA"/>
    <w:rsid w:val="00001595"/>
    <w:rsid w:val="00002EAA"/>
    <w:rsid w:val="00003C12"/>
    <w:rsid w:val="00005121"/>
    <w:rsid w:val="00010A12"/>
    <w:rsid w:val="00010F0D"/>
    <w:rsid w:val="000114E2"/>
    <w:rsid w:val="00017A9B"/>
    <w:rsid w:val="000206E4"/>
    <w:rsid w:val="000207EE"/>
    <w:rsid w:val="00022DFD"/>
    <w:rsid w:val="00023123"/>
    <w:rsid w:val="00023B08"/>
    <w:rsid w:val="000264BB"/>
    <w:rsid w:val="0002685E"/>
    <w:rsid w:val="00026895"/>
    <w:rsid w:val="00026DBE"/>
    <w:rsid w:val="00027743"/>
    <w:rsid w:val="00027B6C"/>
    <w:rsid w:val="00030E6B"/>
    <w:rsid w:val="00037896"/>
    <w:rsid w:val="0004041F"/>
    <w:rsid w:val="0004237D"/>
    <w:rsid w:val="0004267A"/>
    <w:rsid w:val="00042C3D"/>
    <w:rsid w:val="00044873"/>
    <w:rsid w:val="00044EC6"/>
    <w:rsid w:val="000460F2"/>
    <w:rsid w:val="00050493"/>
    <w:rsid w:val="00050DC6"/>
    <w:rsid w:val="00053AFC"/>
    <w:rsid w:val="00054BFC"/>
    <w:rsid w:val="00054CE5"/>
    <w:rsid w:val="00054F4D"/>
    <w:rsid w:val="00056AB1"/>
    <w:rsid w:val="0005762B"/>
    <w:rsid w:val="0006066F"/>
    <w:rsid w:val="00060ABB"/>
    <w:rsid w:val="00060DDA"/>
    <w:rsid w:val="00063F59"/>
    <w:rsid w:val="00067786"/>
    <w:rsid w:val="00067C5E"/>
    <w:rsid w:val="000743B1"/>
    <w:rsid w:val="00074BEB"/>
    <w:rsid w:val="00077019"/>
    <w:rsid w:val="0007705C"/>
    <w:rsid w:val="0007735D"/>
    <w:rsid w:val="00081406"/>
    <w:rsid w:val="00081AF9"/>
    <w:rsid w:val="00081B3E"/>
    <w:rsid w:val="00082DAD"/>
    <w:rsid w:val="0008304E"/>
    <w:rsid w:val="00085310"/>
    <w:rsid w:val="000862AA"/>
    <w:rsid w:val="00090713"/>
    <w:rsid w:val="000915E4"/>
    <w:rsid w:val="00091B8C"/>
    <w:rsid w:val="00093F1E"/>
    <w:rsid w:val="00094120"/>
    <w:rsid w:val="0009679F"/>
    <w:rsid w:val="000A075F"/>
    <w:rsid w:val="000A09EC"/>
    <w:rsid w:val="000A0ACB"/>
    <w:rsid w:val="000A2394"/>
    <w:rsid w:val="000A2CB5"/>
    <w:rsid w:val="000A35A9"/>
    <w:rsid w:val="000A4098"/>
    <w:rsid w:val="000A6A12"/>
    <w:rsid w:val="000A7DC8"/>
    <w:rsid w:val="000B0F88"/>
    <w:rsid w:val="000B4CBD"/>
    <w:rsid w:val="000B5335"/>
    <w:rsid w:val="000B5981"/>
    <w:rsid w:val="000B5BDA"/>
    <w:rsid w:val="000B6B11"/>
    <w:rsid w:val="000C0294"/>
    <w:rsid w:val="000C0CE8"/>
    <w:rsid w:val="000C4B3C"/>
    <w:rsid w:val="000C52E5"/>
    <w:rsid w:val="000D0018"/>
    <w:rsid w:val="000D2403"/>
    <w:rsid w:val="000D2E26"/>
    <w:rsid w:val="000D3705"/>
    <w:rsid w:val="000D3DBE"/>
    <w:rsid w:val="000D4387"/>
    <w:rsid w:val="000D5700"/>
    <w:rsid w:val="000D786B"/>
    <w:rsid w:val="000E1501"/>
    <w:rsid w:val="000E2A6A"/>
    <w:rsid w:val="000E30AF"/>
    <w:rsid w:val="000E3A77"/>
    <w:rsid w:val="000E4614"/>
    <w:rsid w:val="000E4EA5"/>
    <w:rsid w:val="000E708E"/>
    <w:rsid w:val="000E71CA"/>
    <w:rsid w:val="000F0348"/>
    <w:rsid w:val="000F194C"/>
    <w:rsid w:val="000F284C"/>
    <w:rsid w:val="000F5E30"/>
    <w:rsid w:val="000F63B1"/>
    <w:rsid w:val="000F7C19"/>
    <w:rsid w:val="0010073A"/>
    <w:rsid w:val="00100E23"/>
    <w:rsid w:val="00103224"/>
    <w:rsid w:val="00104855"/>
    <w:rsid w:val="001079FE"/>
    <w:rsid w:val="00110816"/>
    <w:rsid w:val="00110D26"/>
    <w:rsid w:val="00114B5B"/>
    <w:rsid w:val="00115274"/>
    <w:rsid w:val="0011743D"/>
    <w:rsid w:val="001233C6"/>
    <w:rsid w:val="00125B3B"/>
    <w:rsid w:val="001268E4"/>
    <w:rsid w:val="001300FE"/>
    <w:rsid w:val="001322AA"/>
    <w:rsid w:val="0013279F"/>
    <w:rsid w:val="00132A9B"/>
    <w:rsid w:val="00132AF2"/>
    <w:rsid w:val="00132C76"/>
    <w:rsid w:val="00133364"/>
    <w:rsid w:val="001335AF"/>
    <w:rsid w:val="00133CCB"/>
    <w:rsid w:val="001417C0"/>
    <w:rsid w:val="001437D4"/>
    <w:rsid w:val="00144CE0"/>
    <w:rsid w:val="001452E7"/>
    <w:rsid w:val="001457EB"/>
    <w:rsid w:val="001459E2"/>
    <w:rsid w:val="001468CF"/>
    <w:rsid w:val="00146A6F"/>
    <w:rsid w:val="00147685"/>
    <w:rsid w:val="00147EFC"/>
    <w:rsid w:val="00150DA3"/>
    <w:rsid w:val="00150E63"/>
    <w:rsid w:val="00151835"/>
    <w:rsid w:val="00151D61"/>
    <w:rsid w:val="001523AB"/>
    <w:rsid w:val="00153CEC"/>
    <w:rsid w:val="00154194"/>
    <w:rsid w:val="0015515F"/>
    <w:rsid w:val="00155669"/>
    <w:rsid w:val="00156A82"/>
    <w:rsid w:val="00161339"/>
    <w:rsid w:val="0016230F"/>
    <w:rsid w:val="00162326"/>
    <w:rsid w:val="00162CAA"/>
    <w:rsid w:val="00164E82"/>
    <w:rsid w:val="001650B2"/>
    <w:rsid w:val="00166584"/>
    <w:rsid w:val="0016667A"/>
    <w:rsid w:val="001717AB"/>
    <w:rsid w:val="00171E90"/>
    <w:rsid w:val="00173344"/>
    <w:rsid w:val="00174256"/>
    <w:rsid w:val="00174A44"/>
    <w:rsid w:val="0017515B"/>
    <w:rsid w:val="0017703A"/>
    <w:rsid w:val="0018100B"/>
    <w:rsid w:val="00181A72"/>
    <w:rsid w:val="001821E7"/>
    <w:rsid w:val="00182DA2"/>
    <w:rsid w:val="001839CC"/>
    <w:rsid w:val="00183C21"/>
    <w:rsid w:val="001841CA"/>
    <w:rsid w:val="00184880"/>
    <w:rsid w:val="001848BB"/>
    <w:rsid w:val="001875E5"/>
    <w:rsid w:val="00187821"/>
    <w:rsid w:val="00187EE1"/>
    <w:rsid w:val="00191091"/>
    <w:rsid w:val="00192A8F"/>
    <w:rsid w:val="00195D5F"/>
    <w:rsid w:val="001979C2"/>
    <w:rsid w:val="001A08AE"/>
    <w:rsid w:val="001A0A10"/>
    <w:rsid w:val="001A1033"/>
    <w:rsid w:val="001A2E57"/>
    <w:rsid w:val="001A42D2"/>
    <w:rsid w:val="001A4465"/>
    <w:rsid w:val="001A480E"/>
    <w:rsid w:val="001A4ACE"/>
    <w:rsid w:val="001A5932"/>
    <w:rsid w:val="001A5BC8"/>
    <w:rsid w:val="001A711F"/>
    <w:rsid w:val="001A7783"/>
    <w:rsid w:val="001B0284"/>
    <w:rsid w:val="001B3B01"/>
    <w:rsid w:val="001B3D82"/>
    <w:rsid w:val="001B3EA8"/>
    <w:rsid w:val="001B5FFE"/>
    <w:rsid w:val="001B7A0C"/>
    <w:rsid w:val="001C0BDD"/>
    <w:rsid w:val="001C2877"/>
    <w:rsid w:val="001C56DB"/>
    <w:rsid w:val="001C5E18"/>
    <w:rsid w:val="001C6424"/>
    <w:rsid w:val="001C7725"/>
    <w:rsid w:val="001D1208"/>
    <w:rsid w:val="001D192C"/>
    <w:rsid w:val="001D1EBD"/>
    <w:rsid w:val="001D456C"/>
    <w:rsid w:val="001D5026"/>
    <w:rsid w:val="001D5527"/>
    <w:rsid w:val="001E29CE"/>
    <w:rsid w:val="001E2FFC"/>
    <w:rsid w:val="001E3076"/>
    <w:rsid w:val="001E7B34"/>
    <w:rsid w:val="001F16B4"/>
    <w:rsid w:val="001F2A9E"/>
    <w:rsid w:val="001F2FF7"/>
    <w:rsid w:val="001F30E5"/>
    <w:rsid w:val="001F3C04"/>
    <w:rsid w:val="001F410E"/>
    <w:rsid w:val="001F767B"/>
    <w:rsid w:val="001F7884"/>
    <w:rsid w:val="00200837"/>
    <w:rsid w:val="002010D9"/>
    <w:rsid w:val="002026D3"/>
    <w:rsid w:val="00202722"/>
    <w:rsid w:val="00202A3A"/>
    <w:rsid w:val="00203554"/>
    <w:rsid w:val="00206BCC"/>
    <w:rsid w:val="002100ED"/>
    <w:rsid w:val="00210BD0"/>
    <w:rsid w:val="00213971"/>
    <w:rsid w:val="00213ECB"/>
    <w:rsid w:val="0021435E"/>
    <w:rsid w:val="002149EE"/>
    <w:rsid w:val="00214ACB"/>
    <w:rsid w:val="00215631"/>
    <w:rsid w:val="002208CA"/>
    <w:rsid w:val="00220A4B"/>
    <w:rsid w:val="00222F0B"/>
    <w:rsid w:val="0022484B"/>
    <w:rsid w:val="002262BA"/>
    <w:rsid w:val="00226F01"/>
    <w:rsid w:val="00232EC9"/>
    <w:rsid w:val="002336CB"/>
    <w:rsid w:val="002343E1"/>
    <w:rsid w:val="00234ABC"/>
    <w:rsid w:val="00234B13"/>
    <w:rsid w:val="002368B6"/>
    <w:rsid w:val="00241733"/>
    <w:rsid w:val="002438F5"/>
    <w:rsid w:val="0024432D"/>
    <w:rsid w:val="002466D1"/>
    <w:rsid w:val="00250A79"/>
    <w:rsid w:val="00256442"/>
    <w:rsid w:val="00256E6D"/>
    <w:rsid w:val="00257734"/>
    <w:rsid w:val="00257D7C"/>
    <w:rsid w:val="002603E9"/>
    <w:rsid w:val="00260779"/>
    <w:rsid w:val="00260C95"/>
    <w:rsid w:val="00261CC1"/>
    <w:rsid w:val="00261D99"/>
    <w:rsid w:val="00261EB7"/>
    <w:rsid w:val="00263AF4"/>
    <w:rsid w:val="0026527E"/>
    <w:rsid w:val="0026586E"/>
    <w:rsid w:val="00266052"/>
    <w:rsid w:val="00267738"/>
    <w:rsid w:val="00267B3F"/>
    <w:rsid w:val="00270D1D"/>
    <w:rsid w:val="00272A58"/>
    <w:rsid w:val="00273198"/>
    <w:rsid w:val="002736A0"/>
    <w:rsid w:val="00274C26"/>
    <w:rsid w:val="00275C85"/>
    <w:rsid w:val="002763B0"/>
    <w:rsid w:val="00276580"/>
    <w:rsid w:val="00276A11"/>
    <w:rsid w:val="00276D4C"/>
    <w:rsid w:val="00276F65"/>
    <w:rsid w:val="00277091"/>
    <w:rsid w:val="00280F81"/>
    <w:rsid w:val="00281C8E"/>
    <w:rsid w:val="00282655"/>
    <w:rsid w:val="00282B4B"/>
    <w:rsid w:val="00287A7C"/>
    <w:rsid w:val="002912B9"/>
    <w:rsid w:val="002920BE"/>
    <w:rsid w:val="0029423A"/>
    <w:rsid w:val="00296E7E"/>
    <w:rsid w:val="002974A2"/>
    <w:rsid w:val="00297EC1"/>
    <w:rsid w:val="002A1BB4"/>
    <w:rsid w:val="002A1C2C"/>
    <w:rsid w:val="002A25AF"/>
    <w:rsid w:val="002A2F91"/>
    <w:rsid w:val="002A3727"/>
    <w:rsid w:val="002A6CDE"/>
    <w:rsid w:val="002A6DF6"/>
    <w:rsid w:val="002A6EA4"/>
    <w:rsid w:val="002B09F3"/>
    <w:rsid w:val="002B1718"/>
    <w:rsid w:val="002B1DCB"/>
    <w:rsid w:val="002B2E42"/>
    <w:rsid w:val="002B338F"/>
    <w:rsid w:val="002B35EA"/>
    <w:rsid w:val="002B37E4"/>
    <w:rsid w:val="002B4011"/>
    <w:rsid w:val="002B47A7"/>
    <w:rsid w:val="002B5234"/>
    <w:rsid w:val="002B5EA7"/>
    <w:rsid w:val="002B5F60"/>
    <w:rsid w:val="002B6037"/>
    <w:rsid w:val="002B699B"/>
    <w:rsid w:val="002B69F9"/>
    <w:rsid w:val="002C0069"/>
    <w:rsid w:val="002C10B6"/>
    <w:rsid w:val="002C2383"/>
    <w:rsid w:val="002C2CC8"/>
    <w:rsid w:val="002C3C17"/>
    <w:rsid w:val="002C4178"/>
    <w:rsid w:val="002C44BE"/>
    <w:rsid w:val="002C54CF"/>
    <w:rsid w:val="002C5E0E"/>
    <w:rsid w:val="002C6BEC"/>
    <w:rsid w:val="002C7511"/>
    <w:rsid w:val="002D17F1"/>
    <w:rsid w:val="002D18CE"/>
    <w:rsid w:val="002D19FA"/>
    <w:rsid w:val="002D2F69"/>
    <w:rsid w:val="002D3B46"/>
    <w:rsid w:val="002D4C2F"/>
    <w:rsid w:val="002D5AF2"/>
    <w:rsid w:val="002E2887"/>
    <w:rsid w:val="002E3097"/>
    <w:rsid w:val="002E6602"/>
    <w:rsid w:val="002E677E"/>
    <w:rsid w:val="002E6B77"/>
    <w:rsid w:val="002E71CA"/>
    <w:rsid w:val="002E7997"/>
    <w:rsid w:val="002E7C5B"/>
    <w:rsid w:val="002F0908"/>
    <w:rsid w:val="002F0952"/>
    <w:rsid w:val="002F0B6E"/>
    <w:rsid w:val="002F0FB6"/>
    <w:rsid w:val="002F1D88"/>
    <w:rsid w:val="002F2B1E"/>
    <w:rsid w:val="002F2B5E"/>
    <w:rsid w:val="002F328E"/>
    <w:rsid w:val="002F445A"/>
    <w:rsid w:val="002F4980"/>
    <w:rsid w:val="002F4A4E"/>
    <w:rsid w:val="002F5744"/>
    <w:rsid w:val="002F599F"/>
    <w:rsid w:val="002F63FB"/>
    <w:rsid w:val="002F74E1"/>
    <w:rsid w:val="002F7D67"/>
    <w:rsid w:val="003022E6"/>
    <w:rsid w:val="00302DA7"/>
    <w:rsid w:val="0030439C"/>
    <w:rsid w:val="0030577F"/>
    <w:rsid w:val="00306B12"/>
    <w:rsid w:val="0030740A"/>
    <w:rsid w:val="00310061"/>
    <w:rsid w:val="00311952"/>
    <w:rsid w:val="00312445"/>
    <w:rsid w:val="00312AD5"/>
    <w:rsid w:val="00314C59"/>
    <w:rsid w:val="00317AF4"/>
    <w:rsid w:val="00317F03"/>
    <w:rsid w:val="00317F0C"/>
    <w:rsid w:val="00320261"/>
    <w:rsid w:val="0032045F"/>
    <w:rsid w:val="003205E2"/>
    <w:rsid w:val="003210C8"/>
    <w:rsid w:val="0032162E"/>
    <w:rsid w:val="00322FC1"/>
    <w:rsid w:val="003259CE"/>
    <w:rsid w:val="00326946"/>
    <w:rsid w:val="0032748D"/>
    <w:rsid w:val="00327F05"/>
    <w:rsid w:val="00330389"/>
    <w:rsid w:val="00330576"/>
    <w:rsid w:val="00331BEC"/>
    <w:rsid w:val="00334C6B"/>
    <w:rsid w:val="00335551"/>
    <w:rsid w:val="00335F2D"/>
    <w:rsid w:val="00335FF8"/>
    <w:rsid w:val="00340236"/>
    <w:rsid w:val="00341A41"/>
    <w:rsid w:val="003428B6"/>
    <w:rsid w:val="00342DE5"/>
    <w:rsid w:val="003468CE"/>
    <w:rsid w:val="003517F4"/>
    <w:rsid w:val="003525F2"/>
    <w:rsid w:val="00352AE5"/>
    <w:rsid w:val="003533FE"/>
    <w:rsid w:val="003539E0"/>
    <w:rsid w:val="00353F29"/>
    <w:rsid w:val="003543C4"/>
    <w:rsid w:val="00355485"/>
    <w:rsid w:val="0035766B"/>
    <w:rsid w:val="003604C7"/>
    <w:rsid w:val="00360BEF"/>
    <w:rsid w:val="00360F9F"/>
    <w:rsid w:val="0036107A"/>
    <w:rsid w:val="003613AF"/>
    <w:rsid w:val="0036454A"/>
    <w:rsid w:val="003645BB"/>
    <w:rsid w:val="00364879"/>
    <w:rsid w:val="00365479"/>
    <w:rsid w:val="00366407"/>
    <w:rsid w:val="003677DE"/>
    <w:rsid w:val="003679AF"/>
    <w:rsid w:val="003702E2"/>
    <w:rsid w:val="00371F6B"/>
    <w:rsid w:val="0037203D"/>
    <w:rsid w:val="0037392F"/>
    <w:rsid w:val="00373B5B"/>
    <w:rsid w:val="0037478C"/>
    <w:rsid w:val="00375C84"/>
    <w:rsid w:val="00375F03"/>
    <w:rsid w:val="00376911"/>
    <w:rsid w:val="00380481"/>
    <w:rsid w:val="0038063F"/>
    <w:rsid w:val="003824BD"/>
    <w:rsid w:val="00382916"/>
    <w:rsid w:val="00382B54"/>
    <w:rsid w:val="003832EC"/>
    <w:rsid w:val="003859C3"/>
    <w:rsid w:val="00385ADC"/>
    <w:rsid w:val="00385B01"/>
    <w:rsid w:val="00385CC3"/>
    <w:rsid w:val="0039206E"/>
    <w:rsid w:val="00394F77"/>
    <w:rsid w:val="00395AAA"/>
    <w:rsid w:val="00397972"/>
    <w:rsid w:val="003A162A"/>
    <w:rsid w:val="003A1C47"/>
    <w:rsid w:val="003A31A0"/>
    <w:rsid w:val="003A3947"/>
    <w:rsid w:val="003A3FE3"/>
    <w:rsid w:val="003A65B6"/>
    <w:rsid w:val="003B27B8"/>
    <w:rsid w:val="003B4856"/>
    <w:rsid w:val="003B4FD7"/>
    <w:rsid w:val="003B5A72"/>
    <w:rsid w:val="003C005F"/>
    <w:rsid w:val="003C1469"/>
    <w:rsid w:val="003C3479"/>
    <w:rsid w:val="003C41EE"/>
    <w:rsid w:val="003C4AD9"/>
    <w:rsid w:val="003C5032"/>
    <w:rsid w:val="003C5493"/>
    <w:rsid w:val="003C6769"/>
    <w:rsid w:val="003D162E"/>
    <w:rsid w:val="003D27B5"/>
    <w:rsid w:val="003D2DF4"/>
    <w:rsid w:val="003D42F2"/>
    <w:rsid w:val="003D5450"/>
    <w:rsid w:val="003D7DCB"/>
    <w:rsid w:val="003D7EED"/>
    <w:rsid w:val="003E2BCF"/>
    <w:rsid w:val="003E2BEE"/>
    <w:rsid w:val="003E54D0"/>
    <w:rsid w:val="003E55AB"/>
    <w:rsid w:val="003E62D8"/>
    <w:rsid w:val="003E66F2"/>
    <w:rsid w:val="003E707B"/>
    <w:rsid w:val="003E766B"/>
    <w:rsid w:val="003E7F6A"/>
    <w:rsid w:val="003F37D2"/>
    <w:rsid w:val="003F3A10"/>
    <w:rsid w:val="003F46A5"/>
    <w:rsid w:val="003F6568"/>
    <w:rsid w:val="00400434"/>
    <w:rsid w:val="00400B0A"/>
    <w:rsid w:val="00402907"/>
    <w:rsid w:val="004036A5"/>
    <w:rsid w:val="00403C1C"/>
    <w:rsid w:val="00403ECE"/>
    <w:rsid w:val="004049ED"/>
    <w:rsid w:val="00404A0E"/>
    <w:rsid w:val="00407AFE"/>
    <w:rsid w:val="00410249"/>
    <w:rsid w:val="004108BA"/>
    <w:rsid w:val="00411979"/>
    <w:rsid w:val="00413608"/>
    <w:rsid w:val="004151A2"/>
    <w:rsid w:val="00415A02"/>
    <w:rsid w:val="0042206F"/>
    <w:rsid w:val="004227CB"/>
    <w:rsid w:val="00423E0F"/>
    <w:rsid w:val="00424C43"/>
    <w:rsid w:val="0042592F"/>
    <w:rsid w:val="00432AFA"/>
    <w:rsid w:val="0043311D"/>
    <w:rsid w:val="00433AC3"/>
    <w:rsid w:val="00434349"/>
    <w:rsid w:val="00435E05"/>
    <w:rsid w:val="00441C6F"/>
    <w:rsid w:val="0044331A"/>
    <w:rsid w:val="004436BE"/>
    <w:rsid w:val="00443822"/>
    <w:rsid w:val="004440E1"/>
    <w:rsid w:val="00445EDC"/>
    <w:rsid w:val="00445F7B"/>
    <w:rsid w:val="004477C2"/>
    <w:rsid w:val="00447E85"/>
    <w:rsid w:val="00454292"/>
    <w:rsid w:val="00454373"/>
    <w:rsid w:val="004544DB"/>
    <w:rsid w:val="00454652"/>
    <w:rsid w:val="00455AEB"/>
    <w:rsid w:val="00456A1E"/>
    <w:rsid w:val="0046087D"/>
    <w:rsid w:val="00463CBF"/>
    <w:rsid w:val="0046509A"/>
    <w:rsid w:val="00466E44"/>
    <w:rsid w:val="00470684"/>
    <w:rsid w:val="004706BC"/>
    <w:rsid w:val="0047104C"/>
    <w:rsid w:val="00471215"/>
    <w:rsid w:val="00471435"/>
    <w:rsid w:val="00471AA0"/>
    <w:rsid w:val="00475CF6"/>
    <w:rsid w:val="00483641"/>
    <w:rsid w:val="00483CEE"/>
    <w:rsid w:val="00484803"/>
    <w:rsid w:val="0049060A"/>
    <w:rsid w:val="00490F43"/>
    <w:rsid w:val="00491C84"/>
    <w:rsid w:val="00491F88"/>
    <w:rsid w:val="00492339"/>
    <w:rsid w:val="00494CE8"/>
    <w:rsid w:val="00495364"/>
    <w:rsid w:val="00495A97"/>
    <w:rsid w:val="004979BA"/>
    <w:rsid w:val="004A1324"/>
    <w:rsid w:val="004A1875"/>
    <w:rsid w:val="004A1F09"/>
    <w:rsid w:val="004A26BF"/>
    <w:rsid w:val="004A4348"/>
    <w:rsid w:val="004A4584"/>
    <w:rsid w:val="004A4F5B"/>
    <w:rsid w:val="004A5F96"/>
    <w:rsid w:val="004A70CD"/>
    <w:rsid w:val="004A73CE"/>
    <w:rsid w:val="004B079B"/>
    <w:rsid w:val="004B19CE"/>
    <w:rsid w:val="004B25C6"/>
    <w:rsid w:val="004B3832"/>
    <w:rsid w:val="004B39FA"/>
    <w:rsid w:val="004B3A7F"/>
    <w:rsid w:val="004B59DD"/>
    <w:rsid w:val="004B6E62"/>
    <w:rsid w:val="004C0570"/>
    <w:rsid w:val="004C0845"/>
    <w:rsid w:val="004C115A"/>
    <w:rsid w:val="004C2438"/>
    <w:rsid w:val="004C5569"/>
    <w:rsid w:val="004C66DB"/>
    <w:rsid w:val="004C7513"/>
    <w:rsid w:val="004D57D6"/>
    <w:rsid w:val="004D5D4F"/>
    <w:rsid w:val="004D7819"/>
    <w:rsid w:val="004E00AC"/>
    <w:rsid w:val="004E0B94"/>
    <w:rsid w:val="004E104F"/>
    <w:rsid w:val="004E15E0"/>
    <w:rsid w:val="004E279C"/>
    <w:rsid w:val="004E30F1"/>
    <w:rsid w:val="004E4D21"/>
    <w:rsid w:val="004E4D61"/>
    <w:rsid w:val="004E4E58"/>
    <w:rsid w:val="004E6ACD"/>
    <w:rsid w:val="004F2730"/>
    <w:rsid w:val="004F4500"/>
    <w:rsid w:val="004F5032"/>
    <w:rsid w:val="004F65E6"/>
    <w:rsid w:val="004F66D6"/>
    <w:rsid w:val="004F6DE7"/>
    <w:rsid w:val="00500B72"/>
    <w:rsid w:val="00500E6F"/>
    <w:rsid w:val="00501149"/>
    <w:rsid w:val="005022CE"/>
    <w:rsid w:val="00503BF5"/>
    <w:rsid w:val="00504B31"/>
    <w:rsid w:val="00504D4E"/>
    <w:rsid w:val="00505389"/>
    <w:rsid w:val="005061E5"/>
    <w:rsid w:val="00506ADD"/>
    <w:rsid w:val="00507E83"/>
    <w:rsid w:val="00510722"/>
    <w:rsid w:val="0051087C"/>
    <w:rsid w:val="0051114A"/>
    <w:rsid w:val="005112DD"/>
    <w:rsid w:val="005125DA"/>
    <w:rsid w:val="00513002"/>
    <w:rsid w:val="0051389E"/>
    <w:rsid w:val="005162C5"/>
    <w:rsid w:val="00517074"/>
    <w:rsid w:val="00517DC7"/>
    <w:rsid w:val="00520C8F"/>
    <w:rsid w:val="005236B3"/>
    <w:rsid w:val="00523707"/>
    <w:rsid w:val="00524151"/>
    <w:rsid w:val="0052530B"/>
    <w:rsid w:val="00526ECB"/>
    <w:rsid w:val="0053033B"/>
    <w:rsid w:val="00530A00"/>
    <w:rsid w:val="00533C7F"/>
    <w:rsid w:val="00534586"/>
    <w:rsid w:val="005354DB"/>
    <w:rsid w:val="00542FC7"/>
    <w:rsid w:val="00546EC1"/>
    <w:rsid w:val="005476DA"/>
    <w:rsid w:val="00547930"/>
    <w:rsid w:val="00547F4A"/>
    <w:rsid w:val="00551B36"/>
    <w:rsid w:val="00553E48"/>
    <w:rsid w:val="00554A21"/>
    <w:rsid w:val="005556CB"/>
    <w:rsid w:val="00556B4E"/>
    <w:rsid w:val="00557654"/>
    <w:rsid w:val="00560BC4"/>
    <w:rsid w:val="00563A58"/>
    <w:rsid w:val="00563B2F"/>
    <w:rsid w:val="00563CB7"/>
    <w:rsid w:val="005676A9"/>
    <w:rsid w:val="00567F77"/>
    <w:rsid w:val="00570EA5"/>
    <w:rsid w:val="005742CD"/>
    <w:rsid w:val="00574D24"/>
    <w:rsid w:val="00575B64"/>
    <w:rsid w:val="005762FC"/>
    <w:rsid w:val="005800CD"/>
    <w:rsid w:val="0058061A"/>
    <w:rsid w:val="00581177"/>
    <w:rsid w:val="005811D1"/>
    <w:rsid w:val="00581205"/>
    <w:rsid w:val="0058253B"/>
    <w:rsid w:val="0058283F"/>
    <w:rsid w:val="00583650"/>
    <w:rsid w:val="00583A10"/>
    <w:rsid w:val="00583EB8"/>
    <w:rsid w:val="00584516"/>
    <w:rsid w:val="0058463B"/>
    <w:rsid w:val="00584C8B"/>
    <w:rsid w:val="005856DA"/>
    <w:rsid w:val="00585A8E"/>
    <w:rsid w:val="00585D80"/>
    <w:rsid w:val="00592406"/>
    <w:rsid w:val="005960C7"/>
    <w:rsid w:val="00596B0F"/>
    <w:rsid w:val="005A1979"/>
    <w:rsid w:val="005A23AD"/>
    <w:rsid w:val="005A2BCA"/>
    <w:rsid w:val="005A2E54"/>
    <w:rsid w:val="005A2F85"/>
    <w:rsid w:val="005B057A"/>
    <w:rsid w:val="005B0785"/>
    <w:rsid w:val="005B63E1"/>
    <w:rsid w:val="005B657E"/>
    <w:rsid w:val="005B7D6E"/>
    <w:rsid w:val="005C17C2"/>
    <w:rsid w:val="005C1A35"/>
    <w:rsid w:val="005C3A19"/>
    <w:rsid w:val="005C4141"/>
    <w:rsid w:val="005C5133"/>
    <w:rsid w:val="005C530A"/>
    <w:rsid w:val="005C5C57"/>
    <w:rsid w:val="005D0083"/>
    <w:rsid w:val="005D031B"/>
    <w:rsid w:val="005D0F84"/>
    <w:rsid w:val="005D2D27"/>
    <w:rsid w:val="005D359D"/>
    <w:rsid w:val="005D3A78"/>
    <w:rsid w:val="005D41B7"/>
    <w:rsid w:val="005D4410"/>
    <w:rsid w:val="005D463D"/>
    <w:rsid w:val="005D4C7F"/>
    <w:rsid w:val="005E25B4"/>
    <w:rsid w:val="005E3B91"/>
    <w:rsid w:val="005E3C90"/>
    <w:rsid w:val="005E5D38"/>
    <w:rsid w:val="005E6002"/>
    <w:rsid w:val="005E7053"/>
    <w:rsid w:val="005E70DA"/>
    <w:rsid w:val="005E79BD"/>
    <w:rsid w:val="005F125E"/>
    <w:rsid w:val="005F1C8A"/>
    <w:rsid w:val="005F28C7"/>
    <w:rsid w:val="005F2A36"/>
    <w:rsid w:val="005F42B3"/>
    <w:rsid w:val="005F4565"/>
    <w:rsid w:val="005F61B2"/>
    <w:rsid w:val="005F6C7A"/>
    <w:rsid w:val="006008C7"/>
    <w:rsid w:val="00602257"/>
    <w:rsid w:val="0060313C"/>
    <w:rsid w:val="00605CED"/>
    <w:rsid w:val="0060600F"/>
    <w:rsid w:val="006064B5"/>
    <w:rsid w:val="006066C3"/>
    <w:rsid w:val="0060715B"/>
    <w:rsid w:val="006076AF"/>
    <w:rsid w:val="00611B07"/>
    <w:rsid w:val="0061256D"/>
    <w:rsid w:val="00615503"/>
    <w:rsid w:val="00616C82"/>
    <w:rsid w:val="00617E58"/>
    <w:rsid w:val="006206AF"/>
    <w:rsid w:val="0062241C"/>
    <w:rsid w:val="00625C0D"/>
    <w:rsid w:val="006274C5"/>
    <w:rsid w:val="00627893"/>
    <w:rsid w:val="00631991"/>
    <w:rsid w:val="00637DA3"/>
    <w:rsid w:val="0064210F"/>
    <w:rsid w:val="006423DB"/>
    <w:rsid w:val="006447A9"/>
    <w:rsid w:val="00645FD8"/>
    <w:rsid w:val="006538E5"/>
    <w:rsid w:val="0065422D"/>
    <w:rsid w:val="00654BD7"/>
    <w:rsid w:val="00655DEC"/>
    <w:rsid w:val="00657429"/>
    <w:rsid w:val="00661845"/>
    <w:rsid w:val="00661C6B"/>
    <w:rsid w:val="0066241A"/>
    <w:rsid w:val="006625C5"/>
    <w:rsid w:val="006626E7"/>
    <w:rsid w:val="0066406D"/>
    <w:rsid w:val="006643A8"/>
    <w:rsid w:val="00664700"/>
    <w:rsid w:val="00664DF8"/>
    <w:rsid w:val="00666804"/>
    <w:rsid w:val="00670258"/>
    <w:rsid w:val="00670819"/>
    <w:rsid w:val="006749BE"/>
    <w:rsid w:val="006760C8"/>
    <w:rsid w:val="00677547"/>
    <w:rsid w:val="006776B8"/>
    <w:rsid w:val="00677ACA"/>
    <w:rsid w:val="0068152F"/>
    <w:rsid w:val="00682AC7"/>
    <w:rsid w:val="00682DEB"/>
    <w:rsid w:val="0068323F"/>
    <w:rsid w:val="00684421"/>
    <w:rsid w:val="00685096"/>
    <w:rsid w:val="006852B2"/>
    <w:rsid w:val="00686C6C"/>
    <w:rsid w:val="0068703F"/>
    <w:rsid w:val="006879B4"/>
    <w:rsid w:val="00690BCB"/>
    <w:rsid w:val="00690CDA"/>
    <w:rsid w:val="00690F1A"/>
    <w:rsid w:val="0069192F"/>
    <w:rsid w:val="00693B9C"/>
    <w:rsid w:val="00695448"/>
    <w:rsid w:val="00695A27"/>
    <w:rsid w:val="00695FC0"/>
    <w:rsid w:val="00697376"/>
    <w:rsid w:val="006A0108"/>
    <w:rsid w:val="006A023C"/>
    <w:rsid w:val="006A16BD"/>
    <w:rsid w:val="006A2A78"/>
    <w:rsid w:val="006A4957"/>
    <w:rsid w:val="006A5E12"/>
    <w:rsid w:val="006B03E2"/>
    <w:rsid w:val="006B192D"/>
    <w:rsid w:val="006B25A1"/>
    <w:rsid w:val="006B29D5"/>
    <w:rsid w:val="006B45CE"/>
    <w:rsid w:val="006B5E7E"/>
    <w:rsid w:val="006B7323"/>
    <w:rsid w:val="006C1A34"/>
    <w:rsid w:val="006C42C5"/>
    <w:rsid w:val="006C513C"/>
    <w:rsid w:val="006C6D41"/>
    <w:rsid w:val="006C7525"/>
    <w:rsid w:val="006D0AFF"/>
    <w:rsid w:val="006D14FB"/>
    <w:rsid w:val="006D55BA"/>
    <w:rsid w:val="006D577B"/>
    <w:rsid w:val="006E1079"/>
    <w:rsid w:val="006E3919"/>
    <w:rsid w:val="006E5378"/>
    <w:rsid w:val="006E5836"/>
    <w:rsid w:val="006F0FEB"/>
    <w:rsid w:val="006F27B0"/>
    <w:rsid w:val="006F306B"/>
    <w:rsid w:val="006F32CF"/>
    <w:rsid w:val="006F51FE"/>
    <w:rsid w:val="0070145E"/>
    <w:rsid w:val="0070231C"/>
    <w:rsid w:val="00704576"/>
    <w:rsid w:val="007048B5"/>
    <w:rsid w:val="00704B27"/>
    <w:rsid w:val="00705914"/>
    <w:rsid w:val="00706CC8"/>
    <w:rsid w:val="00712F80"/>
    <w:rsid w:val="00713046"/>
    <w:rsid w:val="007144B7"/>
    <w:rsid w:val="007151B3"/>
    <w:rsid w:val="0071546E"/>
    <w:rsid w:val="00717BCD"/>
    <w:rsid w:val="007203F6"/>
    <w:rsid w:val="0072125A"/>
    <w:rsid w:val="00721BCA"/>
    <w:rsid w:val="0072287F"/>
    <w:rsid w:val="00725094"/>
    <w:rsid w:val="00725DB5"/>
    <w:rsid w:val="007304BE"/>
    <w:rsid w:val="00730BEE"/>
    <w:rsid w:val="00735139"/>
    <w:rsid w:val="00735652"/>
    <w:rsid w:val="00735CA7"/>
    <w:rsid w:val="00735F97"/>
    <w:rsid w:val="00736102"/>
    <w:rsid w:val="007412AE"/>
    <w:rsid w:val="00743F4C"/>
    <w:rsid w:val="0074630C"/>
    <w:rsid w:val="007468E8"/>
    <w:rsid w:val="00750AD1"/>
    <w:rsid w:val="00751622"/>
    <w:rsid w:val="007538A2"/>
    <w:rsid w:val="00754414"/>
    <w:rsid w:val="00754E47"/>
    <w:rsid w:val="00755EDF"/>
    <w:rsid w:val="007560E7"/>
    <w:rsid w:val="0075746D"/>
    <w:rsid w:val="00761248"/>
    <w:rsid w:val="00761587"/>
    <w:rsid w:val="00761D86"/>
    <w:rsid w:val="0076544F"/>
    <w:rsid w:val="00767091"/>
    <w:rsid w:val="007705F9"/>
    <w:rsid w:val="007735BD"/>
    <w:rsid w:val="0077558A"/>
    <w:rsid w:val="00775933"/>
    <w:rsid w:val="007762D0"/>
    <w:rsid w:val="00776D6E"/>
    <w:rsid w:val="00780BCA"/>
    <w:rsid w:val="00780FAB"/>
    <w:rsid w:val="00782E85"/>
    <w:rsid w:val="007848EF"/>
    <w:rsid w:val="00784E1E"/>
    <w:rsid w:val="007854DF"/>
    <w:rsid w:val="0078629A"/>
    <w:rsid w:val="00787C7B"/>
    <w:rsid w:val="00787D31"/>
    <w:rsid w:val="00790BD8"/>
    <w:rsid w:val="00791899"/>
    <w:rsid w:val="007920C9"/>
    <w:rsid w:val="007958F1"/>
    <w:rsid w:val="007A0675"/>
    <w:rsid w:val="007A12C9"/>
    <w:rsid w:val="007A210F"/>
    <w:rsid w:val="007A2B8F"/>
    <w:rsid w:val="007A2E73"/>
    <w:rsid w:val="007A394E"/>
    <w:rsid w:val="007A467E"/>
    <w:rsid w:val="007A6B7C"/>
    <w:rsid w:val="007A7ABE"/>
    <w:rsid w:val="007B006E"/>
    <w:rsid w:val="007B0F39"/>
    <w:rsid w:val="007B1D4A"/>
    <w:rsid w:val="007B1F15"/>
    <w:rsid w:val="007B37DD"/>
    <w:rsid w:val="007B4119"/>
    <w:rsid w:val="007B5108"/>
    <w:rsid w:val="007B7ABF"/>
    <w:rsid w:val="007B7C43"/>
    <w:rsid w:val="007C135D"/>
    <w:rsid w:val="007C240C"/>
    <w:rsid w:val="007C37A1"/>
    <w:rsid w:val="007C3985"/>
    <w:rsid w:val="007C6510"/>
    <w:rsid w:val="007C6B81"/>
    <w:rsid w:val="007D0F3B"/>
    <w:rsid w:val="007D1F0F"/>
    <w:rsid w:val="007D4403"/>
    <w:rsid w:val="007D67DA"/>
    <w:rsid w:val="007D6881"/>
    <w:rsid w:val="007D72C3"/>
    <w:rsid w:val="007D7301"/>
    <w:rsid w:val="007D76AB"/>
    <w:rsid w:val="007E341B"/>
    <w:rsid w:val="007E352E"/>
    <w:rsid w:val="007E3635"/>
    <w:rsid w:val="007E4348"/>
    <w:rsid w:val="007E43AD"/>
    <w:rsid w:val="007F0195"/>
    <w:rsid w:val="007F0786"/>
    <w:rsid w:val="007F18B7"/>
    <w:rsid w:val="007F1ED6"/>
    <w:rsid w:val="007F2AE1"/>
    <w:rsid w:val="007F2C48"/>
    <w:rsid w:val="007F3FE2"/>
    <w:rsid w:val="007F640D"/>
    <w:rsid w:val="00802ADF"/>
    <w:rsid w:val="0080325D"/>
    <w:rsid w:val="00804285"/>
    <w:rsid w:val="00804820"/>
    <w:rsid w:val="00805406"/>
    <w:rsid w:val="00807CE2"/>
    <w:rsid w:val="008108EF"/>
    <w:rsid w:val="00810A2B"/>
    <w:rsid w:val="00810DFD"/>
    <w:rsid w:val="00812638"/>
    <w:rsid w:val="00812A6A"/>
    <w:rsid w:val="008136DC"/>
    <w:rsid w:val="0081478B"/>
    <w:rsid w:val="0081488A"/>
    <w:rsid w:val="00816873"/>
    <w:rsid w:val="00816F88"/>
    <w:rsid w:val="0082009B"/>
    <w:rsid w:val="0082133F"/>
    <w:rsid w:val="008232D5"/>
    <w:rsid w:val="00823F40"/>
    <w:rsid w:val="00823FF9"/>
    <w:rsid w:val="008254F9"/>
    <w:rsid w:val="0083044E"/>
    <w:rsid w:val="00831A39"/>
    <w:rsid w:val="00832714"/>
    <w:rsid w:val="0083653B"/>
    <w:rsid w:val="00840E74"/>
    <w:rsid w:val="0084313A"/>
    <w:rsid w:val="00845E91"/>
    <w:rsid w:val="00850ECD"/>
    <w:rsid w:val="00851200"/>
    <w:rsid w:val="00851643"/>
    <w:rsid w:val="0085427A"/>
    <w:rsid w:val="00854C36"/>
    <w:rsid w:val="00855231"/>
    <w:rsid w:val="008554FA"/>
    <w:rsid w:val="0085699A"/>
    <w:rsid w:val="00860BFC"/>
    <w:rsid w:val="00861FB3"/>
    <w:rsid w:val="00863394"/>
    <w:rsid w:val="008635FF"/>
    <w:rsid w:val="008640F7"/>
    <w:rsid w:val="00864658"/>
    <w:rsid w:val="00865182"/>
    <w:rsid w:val="008678DB"/>
    <w:rsid w:val="00870A98"/>
    <w:rsid w:val="00874756"/>
    <w:rsid w:val="00880463"/>
    <w:rsid w:val="00880D38"/>
    <w:rsid w:val="00881F7F"/>
    <w:rsid w:val="00883F0D"/>
    <w:rsid w:val="00884B35"/>
    <w:rsid w:val="00884BE3"/>
    <w:rsid w:val="00884EA8"/>
    <w:rsid w:val="00885F03"/>
    <w:rsid w:val="0089208C"/>
    <w:rsid w:val="008926A2"/>
    <w:rsid w:val="008977CD"/>
    <w:rsid w:val="008A0335"/>
    <w:rsid w:val="008A1050"/>
    <w:rsid w:val="008A1799"/>
    <w:rsid w:val="008A1DE3"/>
    <w:rsid w:val="008A30BC"/>
    <w:rsid w:val="008A49A8"/>
    <w:rsid w:val="008A505C"/>
    <w:rsid w:val="008A59B4"/>
    <w:rsid w:val="008A5F2D"/>
    <w:rsid w:val="008A672A"/>
    <w:rsid w:val="008A6A49"/>
    <w:rsid w:val="008A7C79"/>
    <w:rsid w:val="008A7D34"/>
    <w:rsid w:val="008B0E59"/>
    <w:rsid w:val="008B1589"/>
    <w:rsid w:val="008B36CA"/>
    <w:rsid w:val="008B3892"/>
    <w:rsid w:val="008B5536"/>
    <w:rsid w:val="008B5DB4"/>
    <w:rsid w:val="008B66CB"/>
    <w:rsid w:val="008B6D2C"/>
    <w:rsid w:val="008B6F6C"/>
    <w:rsid w:val="008C0937"/>
    <w:rsid w:val="008C1E90"/>
    <w:rsid w:val="008C2C88"/>
    <w:rsid w:val="008C503A"/>
    <w:rsid w:val="008C583E"/>
    <w:rsid w:val="008C636B"/>
    <w:rsid w:val="008C7A0D"/>
    <w:rsid w:val="008C7D65"/>
    <w:rsid w:val="008D1568"/>
    <w:rsid w:val="008D15AE"/>
    <w:rsid w:val="008D2614"/>
    <w:rsid w:val="008D30C0"/>
    <w:rsid w:val="008D33F3"/>
    <w:rsid w:val="008D46D1"/>
    <w:rsid w:val="008D473B"/>
    <w:rsid w:val="008D76E9"/>
    <w:rsid w:val="008E0046"/>
    <w:rsid w:val="008E0E66"/>
    <w:rsid w:val="008E4081"/>
    <w:rsid w:val="008E53FE"/>
    <w:rsid w:val="008E5BB6"/>
    <w:rsid w:val="008E6C85"/>
    <w:rsid w:val="008F0D7C"/>
    <w:rsid w:val="008F15C3"/>
    <w:rsid w:val="008F1A13"/>
    <w:rsid w:val="008F2EB3"/>
    <w:rsid w:val="008F2EF5"/>
    <w:rsid w:val="008F3291"/>
    <w:rsid w:val="008F3F1B"/>
    <w:rsid w:val="008F69BB"/>
    <w:rsid w:val="008F7154"/>
    <w:rsid w:val="009012A0"/>
    <w:rsid w:val="00902FE1"/>
    <w:rsid w:val="009046C3"/>
    <w:rsid w:val="00904873"/>
    <w:rsid w:val="00904F25"/>
    <w:rsid w:val="009076E6"/>
    <w:rsid w:val="009132AE"/>
    <w:rsid w:val="00914B19"/>
    <w:rsid w:val="00920570"/>
    <w:rsid w:val="009225A7"/>
    <w:rsid w:val="00924908"/>
    <w:rsid w:val="00925756"/>
    <w:rsid w:val="00925C41"/>
    <w:rsid w:val="00926CA6"/>
    <w:rsid w:val="0092726F"/>
    <w:rsid w:val="00930F22"/>
    <w:rsid w:val="009311AB"/>
    <w:rsid w:val="00931E5F"/>
    <w:rsid w:val="00932756"/>
    <w:rsid w:val="0093430F"/>
    <w:rsid w:val="009362E3"/>
    <w:rsid w:val="0093640F"/>
    <w:rsid w:val="00936EFF"/>
    <w:rsid w:val="00942F80"/>
    <w:rsid w:val="00943851"/>
    <w:rsid w:val="009460AB"/>
    <w:rsid w:val="009511E2"/>
    <w:rsid w:val="009518C1"/>
    <w:rsid w:val="00952D74"/>
    <w:rsid w:val="009541B0"/>
    <w:rsid w:val="00954D6E"/>
    <w:rsid w:val="00955082"/>
    <w:rsid w:val="00955659"/>
    <w:rsid w:val="009558FA"/>
    <w:rsid w:val="009605C5"/>
    <w:rsid w:val="0096085C"/>
    <w:rsid w:val="00960F27"/>
    <w:rsid w:val="00961D9B"/>
    <w:rsid w:val="00962ED5"/>
    <w:rsid w:val="00963156"/>
    <w:rsid w:val="00964604"/>
    <w:rsid w:val="0096678B"/>
    <w:rsid w:val="00967730"/>
    <w:rsid w:val="009678F6"/>
    <w:rsid w:val="009711C0"/>
    <w:rsid w:val="00977458"/>
    <w:rsid w:val="009810B1"/>
    <w:rsid w:val="009811AD"/>
    <w:rsid w:val="009842F9"/>
    <w:rsid w:val="00984E5A"/>
    <w:rsid w:val="009850D1"/>
    <w:rsid w:val="009864A3"/>
    <w:rsid w:val="00986B75"/>
    <w:rsid w:val="00986D89"/>
    <w:rsid w:val="00987408"/>
    <w:rsid w:val="0099205D"/>
    <w:rsid w:val="00992D85"/>
    <w:rsid w:val="00995E07"/>
    <w:rsid w:val="00997C22"/>
    <w:rsid w:val="00997E17"/>
    <w:rsid w:val="009A363E"/>
    <w:rsid w:val="009A404C"/>
    <w:rsid w:val="009A466D"/>
    <w:rsid w:val="009A565C"/>
    <w:rsid w:val="009A6B06"/>
    <w:rsid w:val="009B08A8"/>
    <w:rsid w:val="009B54E5"/>
    <w:rsid w:val="009B5BDE"/>
    <w:rsid w:val="009B6530"/>
    <w:rsid w:val="009B6F2D"/>
    <w:rsid w:val="009B7459"/>
    <w:rsid w:val="009C0A67"/>
    <w:rsid w:val="009C2B6F"/>
    <w:rsid w:val="009C59BA"/>
    <w:rsid w:val="009C6AF8"/>
    <w:rsid w:val="009C7EE8"/>
    <w:rsid w:val="009D039D"/>
    <w:rsid w:val="009D0618"/>
    <w:rsid w:val="009D3D5C"/>
    <w:rsid w:val="009D5B08"/>
    <w:rsid w:val="009D7A5C"/>
    <w:rsid w:val="009E497A"/>
    <w:rsid w:val="009E60FF"/>
    <w:rsid w:val="009E740C"/>
    <w:rsid w:val="009F2171"/>
    <w:rsid w:val="009F4840"/>
    <w:rsid w:val="009F5346"/>
    <w:rsid w:val="009F5887"/>
    <w:rsid w:val="009F71F7"/>
    <w:rsid w:val="009F7B16"/>
    <w:rsid w:val="00A007AE"/>
    <w:rsid w:val="00A00EBC"/>
    <w:rsid w:val="00A025EA"/>
    <w:rsid w:val="00A04FB5"/>
    <w:rsid w:val="00A06B46"/>
    <w:rsid w:val="00A06E82"/>
    <w:rsid w:val="00A072A7"/>
    <w:rsid w:val="00A1066C"/>
    <w:rsid w:val="00A11115"/>
    <w:rsid w:val="00A23C56"/>
    <w:rsid w:val="00A24DCE"/>
    <w:rsid w:val="00A25BFD"/>
    <w:rsid w:val="00A265AC"/>
    <w:rsid w:val="00A26E43"/>
    <w:rsid w:val="00A27596"/>
    <w:rsid w:val="00A27B7C"/>
    <w:rsid w:val="00A3147E"/>
    <w:rsid w:val="00A317BD"/>
    <w:rsid w:val="00A31816"/>
    <w:rsid w:val="00A3254A"/>
    <w:rsid w:val="00A32A01"/>
    <w:rsid w:val="00A34421"/>
    <w:rsid w:val="00A358CD"/>
    <w:rsid w:val="00A37AF1"/>
    <w:rsid w:val="00A40625"/>
    <w:rsid w:val="00A40FC4"/>
    <w:rsid w:val="00A4463B"/>
    <w:rsid w:val="00A459FD"/>
    <w:rsid w:val="00A4626C"/>
    <w:rsid w:val="00A5080A"/>
    <w:rsid w:val="00A51D64"/>
    <w:rsid w:val="00A521DF"/>
    <w:rsid w:val="00A52857"/>
    <w:rsid w:val="00A540B6"/>
    <w:rsid w:val="00A54990"/>
    <w:rsid w:val="00A54A81"/>
    <w:rsid w:val="00A56652"/>
    <w:rsid w:val="00A56C17"/>
    <w:rsid w:val="00A601FF"/>
    <w:rsid w:val="00A618BC"/>
    <w:rsid w:val="00A64023"/>
    <w:rsid w:val="00A64586"/>
    <w:rsid w:val="00A6647D"/>
    <w:rsid w:val="00A66ED3"/>
    <w:rsid w:val="00A7096A"/>
    <w:rsid w:val="00A70EDA"/>
    <w:rsid w:val="00A710D0"/>
    <w:rsid w:val="00A72F41"/>
    <w:rsid w:val="00A75A3E"/>
    <w:rsid w:val="00A76B15"/>
    <w:rsid w:val="00A80379"/>
    <w:rsid w:val="00A809F3"/>
    <w:rsid w:val="00A8303A"/>
    <w:rsid w:val="00A836E6"/>
    <w:rsid w:val="00A84961"/>
    <w:rsid w:val="00A85468"/>
    <w:rsid w:val="00A85E84"/>
    <w:rsid w:val="00A867ED"/>
    <w:rsid w:val="00A876F6"/>
    <w:rsid w:val="00A87E0E"/>
    <w:rsid w:val="00A90343"/>
    <w:rsid w:val="00A91BB8"/>
    <w:rsid w:val="00A922D0"/>
    <w:rsid w:val="00A94116"/>
    <w:rsid w:val="00A945B5"/>
    <w:rsid w:val="00A94C78"/>
    <w:rsid w:val="00A96887"/>
    <w:rsid w:val="00A97280"/>
    <w:rsid w:val="00AA3727"/>
    <w:rsid w:val="00AA4922"/>
    <w:rsid w:val="00AB1B98"/>
    <w:rsid w:val="00AB586C"/>
    <w:rsid w:val="00AB7AAA"/>
    <w:rsid w:val="00AC11D3"/>
    <w:rsid w:val="00AC3984"/>
    <w:rsid w:val="00AC3D17"/>
    <w:rsid w:val="00AC43B3"/>
    <w:rsid w:val="00AC4EDC"/>
    <w:rsid w:val="00AC51D9"/>
    <w:rsid w:val="00AC5606"/>
    <w:rsid w:val="00AC5C4D"/>
    <w:rsid w:val="00AC7645"/>
    <w:rsid w:val="00AC7CF7"/>
    <w:rsid w:val="00AD0153"/>
    <w:rsid w:val="00AD0B30"/>
    <w:rsid w:val="00AD30E8"/>
    <w:rsid w:val="00AD370C"/>
    <w:rsid w:val="00AD398B"/>
    <w:rsid w:val="00AD4499"/>
    <w:rsid w:val="00AD52AD"/>
    <w:rsid w:val="00AD6328"/>
    <w:rsid w:val="00AD6879"/>
    <w:rsid w:val="00AD73A7"/>
    <w:rsid w:val="00AD7B8F"/>
    <w:rsid w:val="00AE0565"/>
    <w:rsid w:val="00AE258B"/>
    <w:rsid w:val="00AE397E"/>
    <w:rsid w:val="00AF0A34"/>
    <w:rsid w:val="00AF20D6"/>
    <w:rsid w:val="00AF213A"/>
    <w:rsid w:val="00AF2440"/>
    <w:rsid w:val="00AF3BDB"/>
    <w:rsid w:val="00AF3D01"/>
    <w:rsid w:val="00AF4E34"/>
    <w:rsid w:val="00AF6646"/>
    <w:rsid w:val="00AF6FBA"/>
    <w:rsid w:val="00B00497"/>
    <w:rsid w:val="00B01D95"/>
    <w:rsid w:val="00B020B0"/>
    <w:rsid w:val="00B02FD2"/>
    <w:rsid w:val="00B03E00"/>
    <w:rsid w:val="00B04A5D"/>
    <w:rsid w:val="00B04DC0"/>
    <w:rsid w:val="00B05261"/>
    <w:rsid w:val="00B06B72"/>
    <w:rsid w:val="00B070C8"/>
    <w:rsid w:val="00B07298"/>
    <w:rsid w:val="00B07809"/>
    <w:rsid w:val="00B11491"/>
    <w:rsid w:val="00B126BF"/>
    <w:rsid w:val="00B152DA"/>
    <w:rsid w:val="00B15316"/>
    <w:rsid w:val="00B160F9"/>
    <w:rsid w:val="00B17A37"/>
    <w:rsid w:val="00B2114F"/>
    <w:rsid w:val="00B21255"/>
    <w:rsid w:val="00B213E5"/>
    <w:rsid w:val="00B21696"/>
    <w:rsid w:val="00B25800"/>
    <w:rsid w:val="00B269A4"/>
    <w:rsid w:val="00B27294"/>
    <w:rsid w:val="00B30BD6"/>
    <w:rsid w:val="00B352D9"/>
    <w:rsid w:val="00B37DA7"/>
    <w:rsid w:val="00B40250"/>
    <w:rsid w:val="00B41164"/>
    <w:rsid w:val="00B426B8"/>
    <w:rsid w:val="00B43196"/>
    <w:rsid w:val="00B440F9"/>
    <w:rsid w:val="00B4452A"/>
    <w:rsid w:val="00B458F1"/>
    <w:rsid w:val="00B474E2"/>
    <w:rsid w:val="00B4754F"/>
    <w:rsid w:val="00B511EE"/>
    <w:rsid w:val="00B52FDC"/>
    <w:rsid w:val="00B54DD1"/>
    <w:rsid w:val="00B55AF7"/>
    <w:rsid w:val="00B55DDF"/>
    <w:rsid w:val="00B57175"/>
    <w:rsid w:val="00B61C2D"/>
    <w:rsid w:val="00B61E76"/>
    <w:rsid w:val="00B62051"/>
    <w:rsid w:val="00B6249E"/>
    <w:rsid w:val="00B6392A"/>
    <w:rsid w:val="00B70A46"/>
    <w:rsid w:val="00B717BF"/>
    <w:rsid w:val="00B72995"/>
    <w:rsid w:val="00B74CA1"/>
    <w:rsid w:val="00B75BB4"/>
    <w:rsid w:val="00B765B9"/>
    <w:rsid w:val="00B8050F"/>
    <w:rsid w:val="00B82071"/>
    <w:rsid w:val="00B82F44"/>
    <w:rsid w:val="00B838D6"/>
    <w:rsid w:val="00B84606"/>
    <w:rsid w:val="00B858FA"/>
    <w:rsid w:val="00B867CE"/>
    <w:rsid w:val="00B87D15"/>
    <w:rsid w:val="00B93388"/>
    <w:rsid w:val="00B934A0"/>
    <w:rsid w:val="00B94737"/>
    <w:rsid w:val="00B95738"/>
    <w:rsid w:val="00B95DD0"/>
    <w:rsid w:val="00B963FF"/>
    <w:rsid w:val="00B978EE"/>
    <w:rsid w:val="00B97FB5"/>
    <w:rsid w:val="00B97FCC"/>
    <w:rsid w:val="00BA132B"/>
    <w:rsid w:val="00BA78C2"/>
    <w:rsid w:val="00BB0FF4"/>
    <w:rsid w:val="00BB3FF1"/>
    <w:rsid w:val="00BB63A6"/>
    <w:rsid w:val="00BB7B9C"/>
    <w:rsid w:val="00BC148A"/>
    <w:rsid w:val="00BC1E45"/>
    <w:rsid w:val="00BC3383"/>
    <w:rsid w:val="00BC351A"/>
    <w:rsid w:val="00BC46F6"/>
    <w:rsid w:val="00BD1158"/>
    <w:rsid w:val="00BD140C"/>
    <w:rsid w:val="00BD1ED4"/>
    <w:rsid w:val="00BD205C"/>
    <w:rsid w:val="00BD2111"/>
    <w:rsid w:val="00BD2DB5"/>
    <w:rsid w:val="00BD3A41"/>
    <w:rsid w:val="00BD3E5F"/>
    <w:rsid w:val="00BD40DC"/>
    <w:rsid w:val="00BD4476"/>
    <w:rsid w:val="00BD4865"/>
    <w:rsid w:val="00BD59CF"/>
    <w:rsid w:val="00BD5DB7"/>
    <w:rsid w:val="00BE0BD2"/>
    <w:rsid w:val="00BE1ACA"/>
    <w:rsid w:val="00BE2CED"/>
    <w:rsid w:val="00BE4327"/>
    <w:rsid w:val="00BE6752"/>
    <w:rsid w:val="00BE6BA9"/>
    <w:rsid w:val="00BF0083"/>
    <w:rsid w:val="00BF29F2"/>
    <w:rsid w:val="00BF3476"/>
    <w:rsid w:val="00BF5121"/>
    <w:rsid w:val="00BF526C"/>
    <w:rsid w:val="00BF5F7B"/>
    <w:rsid w:val="00BF63A2"/>
    <w:rsid w:val="00BF6A34"/>
    <w:rsid w:val="00BF7F49"/>
    <w:rsid w:val="00C0087E"/>
    <w:rsid w:val="00C0243A"/>
    <w:rsid w:val="00C02ECA"/>
    <w:rsid w:val="00C03B0A"/>
    <w:rsid w:val="00C0515B"/>
    <w:rsid w:val="00C05A79"/>
    <w:rsid w:val="00C05A91"/>
    <w:rsid w:val="00C07CF1"/>
    <w:rsid w:val="00C1326C"/>
    <w:rsid w:val="00C15DB3"/>
    <w:rsid w:val="00C15F45"/>
    <w:rsid w:val="00C17362"/>
    <w:rsid w:val="00C1746A"/>
    <w:rsid w:val="00C31EAB"/>
    <w:rsid w:val="00C32B21"/>
    <w:rsid w:val="00C32B24"/>
    <w:rsid w:val="00C3614D"/>
    <w:rsid w:val="00C3702F"/>
    <w:rsid w:val="00C4041C"/>
    <w:rsid w:val="00C4244E"/>
    <w:rsid w:val="00C42FE6"/>
    <w:rsid w:val="00C44504"/>
    <w:rsid w:val="00C45537"/>
    <w:rsid w:val="00C45FE2"/>
    <w:rsid w:val="00C5175C"/>
    <w:rsid w:val="00C5305C"/>
    <w:rsid w:val="00C53449"/>
    <w:rsid w:val="00C53ECD"/>
    <w:rsid w:val="00C545AF"/>
    <w:rsid w:val="00C55277"/>
    <w:rsid w:val="00C560D2"/>
    <w:rsid w:val="00C576EA"/>
    <w:rsid w:val="00C6055F"/>
    <w:rsid w:val="00C60FF2"/>
    <w:rsid w:val="00C6175D"/>
    <w:rsid w:val="00C635E6"/>
    <w:rsid w:val="00C64442"/>
    <w:rsid w:val="00C651D6"/>
    <w:rsid w:val="00C66BF7"/>
    <w:rsid w:val="00C6771F"/>
    <w:rsid w:val="00C67D1B"/>
    <w:rsid w:val="00C723BB"/>
    <w:rsid w:val="00C75458"/>
    <w:rsid w:val="00C7609B"/>
    <w:rsid w:val="00C77E4F"/>
    <w:rsid w:val="00C8031A"/>
    <w:rsid w:val="00C82F18"/>
    <w:rsid w:val="00C8333A"/>
    <w:rsid w:val="00C848E6"/>
    <w:rsid w:val="00C85769"/>
    <w:rsid w:val="00C86E03"/>
    <w:rsid w:val="00C875C1"/>
    <w:rsid w:val="00C92929"/>
    <w:rsid w:val="00C94B48"/>
    <w:rsid w:val="00C9644A"/>
    <w:rsid w:val="00C96AC7"/>
    <w:rsid w:val="00C96EFC"/>
    <w:rsid w:val="00CA0925"/>
    <w:rsid w:val="00CA1B7E"/>
    <w:rsid w:val="00CA2230"/>
    <w:rsid w:val="00CA3A38"/>
    <w:rsid w:val="00CA4389"/>
    <w:rsid w:val="00CA4728"/>
    <w:rsid w:val="00CA5123"/>
    <w:rsid w:val="00CA5DDD"/>
    <w:rsid w:val="00CB0612"/>
    <w:rsid w:val="00CB1384"/>
    <w:rsid w:val="00CB259B"/>
    <w:rsid w:val="00CB384C"/>
    <w:rsid w:val="00CB67DC"/>
    <w:rsid w:val="00CC0176"/>
    <w:rsid w:val="00CC0736"/>
    <w:rsid w:val="00CC2733"/>
    <w:rsid w:val="00CC2EB9"/>
    <w:rsid w:val="00CC4892"/>
    <w:rsid w:val="00CC54A4"/>
    <w:rsid w:val="00CC58AF"/>
    <w:rsid w:val="00CC7D10"/>
    <w:rsid w:val="00CC7F81"/>
    <w:rsid w:val="00CD17EE"/>
    <w:rsid w:val="00CD2A8B"/>
    <w:rsid w:val="00CD2E48"/>
    <w:rsid w:val="00CD43AE"/>
    <w:rsid w:val="00CD445D"/>
    <w:rsid w:val="00CD4CC7"/>
    <w:rsid w:val="00CD4DD9"/>
    <w:rsid w:val="00CD667F"/>
    <w:rsid w:val="00CD7E6B"/>
    <w:rsid w:val="00CE3A07"/>
    <w:rsid w:val="00CF03D4"/>
    <w:rsid w:val="00CF0EB6"/>
    <w:rsid w:val="00CF234D"/>
    <w:rsid w:val="00CF2410"/>
    <w:rsid w:val="00CF3D00"/>
    <w:rsid w:val="00CF4DCA"/>
    <w:rsid w:val="00CF5349"/>
    <w:rsid w:val="00CF7F99"/>
    <w:rsid w:val="00D004BD"/>
    <w:rsid w:val="00D05497"/>
    <w:rsid w:val="00D05B1C"/>
    <w:rsid w:val="00D0685D"/>
    <w:rsid w:val="00D07FCE"/>
    <w:rsid w:val="00D10736"/>
    <w:rsid w:val="00D10B05"/>
    <w:rsid w:val="00D116C3"/>
    <w:rsid w:val="00D117F3"/>
    <w:rsid w:val="00D1262F"/>
    <w:rsid w:val="00D21B19"/>
    <w:rsid w:val="00D23B72"/>
    <w:rsid w:val="00D24BB1"/>
    <w:rsid w:val="00D2619A"/>
    <w:rsid w:val="00D27948"/>
    <w:rsid w:val="00D27E18"/>
    <w:rsid w:val="00D31AD0"/>
    <w:rsid w:val="00D3260F"/>
    <w:rsid w:val="00D32EB3"/>
    <w:rsid w:val="00D3330B"/>
    <w:rsid w:val="00D34D64"/>
    <w:rsid w:val="00D36829"/>
    <w:rsid w:val="00D36E6F"/>
    <w:rsid w:val="00D371FA"/>
    <w:rsid w:val="00D37967"/>
    <w:rsid w:val="00D4121D"/>
    <w:rsid w:val="00D418C5"/>
    <w:rsid w:val="00D42063"/>
    <w:rsid w:val="00D43C75"/>
    <w:rsid w:val="00D44D24"/>
    <w:rsid w:val="00D44F67"/>
    <w:rsid w:val="00D452A2"/>
    <w:rsid w:val="00D459BD"/>
    <w:rsid w:val="00D4670D"/>
    <w:rsid w:val="00D5024E"/>
    <w:rsid w:val="00D51BBD"/>
    <w:rsid w:val="00D52CC5"/>
    <w:rsid w:val="00D52E1F"/>
    <w:rsid w:val="00D546FC"/>
    <w:rsid w:val="00D55459"/>
    <w:rsid w:val="00D556FA"/>
    <w:rsid w:val="00D55EA8"/>
    <w:rsid w:val="00D579A1"/>
    <w:rsid w:val="00D6032D"/>
    <w:rsid w:val="00D603A3"/>
    <w:rsid w:val="00D60482"/>
    <w:rsid w:val="00D6406B"/>
    <w:rsid w:val="00D66F32"/>
    <w:rsid w:val="00D67630"/>
    <w:rsid w:val="00D677E3"/>
    <w:rsid w:val="00D70764"/>
    <w:rsid w:val="00D7121C"/>
    <w:rsid w:val="00D71BD5"/>
    <w:rsid w:val="00D72F59"/>
    <w:rsid w:val="00D734FB"/>
    <w:rsid w:val="00D74505"/>
    <w:rsid w:val="00D7571F"/>
    <w:rsid w:val="00D759A6"/>
    <w:rsid w:val="00D8018A"/>
    <w:rsid w:val="00D80E82"/>
    <w:rsid w:val="00D81206"/>
    <w:rsid w:val="00D82172"/>
    <w:rsid w:val="00D821B9"/>
    <w:rsid w:val="00D83841"/>
    <w:rsid w:val="00D83F5E"/>
    <w:rsid w:val="00D849D9"/>
    <w:rsid w:val="00D84E3B"/>
    <w:rsid w:val="00D857B8"/>
    <w:rsid w:val="00D858A4"/>
    <w:rsid w:val="00D85D9E"/>
    <w:rsid w:val="00D87077"/>
    <w:rsid w:val="00D87988"/>
    <w:rsid w:val="00D9054F"/>
    <w:rsid w:val="00D9105A"/>
    <w:rsid w:val="00D91F91"/>
    <w:rsid w:val="00D92CF6"/>
    <w:rsid w:val="00D936F4"/>
    <w:rsid w:val="00D941FD"/>
    <w:rsid w:val="00D94D06"/>
    <w:rsid w:val="00D96E45"/>
    <w:rsid w:val="00D972EA"/>
    <w:rsid w:val="00D974A4"/>
    <w:rsid w:val="00DA3518"/>
    <w:rsid w:val="00DA4BBF"/>
    <w:rsid w:val="00DA57D5"/>
    <w:rsid w:val="00DA78D8"/>
    <w:rsid w:val="00DB2019"/>
    <w:rsid w:val="00DB29C2"/>
    <w:rsid w:val="00DB345F"/>
    <w:rsid w:val="00DB4027"/>
    <w:rsid w:val="00DB579B"/>
    <w:rsid w:val="00DB6369"/>
    <w:rsid w:val="00DB70B2"/>
    <w:rsid w:val="00DB7200"/>
    <w:rsid w:val="00DC093F"/>
    <w:rsid w:val="00DC11AA"/>
    <w:rsid w:val="00DC1B2B"/>
    <w:rsid w:val="00DC256A"/>
    <w:rsid w:val="00DC2781"/>
    <w:rsid w:val="00DC3249"/>
    <w:rsid w:val="00DC487E"/>
    <w:rsid w:val="00DC528B"/>
    <w:rsid w:val="00DC6970"/>
    <w:rsid w:val="00DD0603"/>
    <w:rsid w:val="00DD1414"/>
    <w:rsid w:val="00DD15BE"/>
    <w:rsid w:val="00DD2344"/>
    <w:rsid w:val="00DD260A"/>
    <w:rsid w:val="00DD28AD"/>
    <w:rsid w:val="00DD44DF"/>
    <w:rsid w:val="00DE1172"/>
    <w:rsid w:val="00DE26F1"/>
    <w:rsid w:val="00DE2A4A"/>
    <w:rsid w:val="00DE3F25"/>
    <w:rsid w:val="00DE441E"/>
    <w:rsid w:val="00DE5A92"/>
    <w:rsid w:val="00DE5F9B"/>
    <w:rsid w:val="00DE6119"/>
    <w:rsid w:val="00DF1FD6"/>
    <w:rsid w:val="00DF286C"/>
    <w:rsid w:val="00DF302A"/>
    <w:rsid w:val="00DF3092"/>
    <w:rsid w:val="00DF35A8"/>
    <w:rsid w:val="00DF440D"/>
    <w:rsid w:val="00DF5526"/>
    <w:rsid w:val="00DF5FAB"/>
    <w:rsid w:val="00DF6301"/>
    <w:rsid w:val="00DF6E01"/>
    <w:rsid w:val="00E0033E"/>
    <w:rsid w:val="00E00901"/>
    <w:rsid w:val="00E018D2"/>
    <w:rsid w:val="00E02950"/>
    <w:rsid w:val="00E03426"/>
    <w:rsid w:val="00E03C62"/>
    <w:rsid w:val="00E04329"/>
    <w:rsid w:val="00E04704"/>
    <w:rsid w:val="00E06BFC"/>
    <w:rsid w:val="00E06FF9"/>
    <w:rsid w:val="00E07481"/>
    <w:rsid w:val="00E07C46"/>
    <w:rsid w:val="00E103A6"/>
    <w:rsid w:val="00E10935"/>
    <w:rsid w:val="00E117DC"/>
    <w:rsid w:val="00E117ED"/>
    <w:rsid w:val="00E11CC3"/>
    <w:rsid w:val="00E11D1E"/>
    <w:rsid w:val="00E12BC7"/>
    <w:rsid w:val="00E1359D"/>
    <w:rsid w:val="00E150F7"/>
    <w:rsid w:val="00E16088"/>
    <w:rsid w:val="00E168FB"/>
    <w:rsid w:val="00E16999"/>
    <w:rsid w:val="00E17372"/>
    <w:rsid w:val="00E211E7"/>
    <w:rsid w:val="00E213FB"/>
    <w:rsid w:val="00E21790"/>
    <w:rsid w:val="00E21D57"/>
    <w:rsid w:val="00E22D17"/>
    <w:rsid w:val="00E236BB"/>
    <w:rsid w:val="00E23E2E"/>
    <w:rsid w:val="00E2779C"/>
    <w:rsid w:val="00E315F0"/>
    <w:rsid w:val="00E326D1"/>
    <w:rsid w:val="00E3284F"/>
    <w:rsid w:val="00E32B03"/>
    <w:rsid w:val="00E32C5A"/>
    <w:rsid w:val="00E331F5"/>
    <w:rsid w:val="00E3357D"/>
    <w:rsid w:val="00E33CC7"/>
    <w:rsid w:val="00E341B9"/>
    <w:rsid w:val="00E35C3A"/>
    <w:rsid w:val="00E35CD0"/>
    <w:rsid w:val="00E361E2"/>
    <w:rsid w:val="00E37218"/>
    <w:rsid w:val="00E4206C"/>
    <w:rsid w:val="00E42B52"/>
    <w:rsid w:val="00E43373"/>
    <w:rsid w:val="00E4440B"/>
    <w:rsid w:val="00E445A1"/>
    <w:rsid w:val="00E458B5"/>
    <w:rsid w:val="00E45A3D"/>
    <w:rsid w:val="00E460E5"/>
    <w:rsid w:val="00E46933"/>
    <w:rsid w:val="00E46B0E"/>
    <w:rsid w:val="00E4729F"/>
    <w:rsid w:val="00E476B8"/>
    <w:rsid w:val="00E477AF"/>
    <w:rsid w:val="00E500E6"/>
    <w:rsid w:val="00E53CF8"/>
    <w:rsid w:val="00E54124"/>
    <w:rsid w:val="00E56AFB"/>
    <w:rsid w:val="00E57184"/>
    <w:rsid w:val="00E57FD1"/>
    <w:rsid w:val="00E61194"/>
    <w:rsid w:val="00E624DA"/>
    <w:rsid w:val="00E63EAC"/>
    <w:rsid w:val="00E64E30"/>
    <w:rsid w:val="00E658FC"/>
    <w:rsid w:val="00E65A9C"/>
    <w:rsid w:val="00E66BC8"/>
    <w:rsid w:val="00E6733F"/>
    <w:rsid w:val="00E70A91"/>
    <w:rsid w:val="00E70D90"/>
    <w:rsid w:val="00E710FA"/>
    <w:rsid w:val="00E74B70"/>
    <w:rsid w:val="00E75862"/>
    <w:rsid w:val="00E80FCF"/>
    <w:rsid w:val="00E8285E"/>
    <w:rsid w:val="00E83BB9"/>
    <w:rsid w:val="00E85177"/>
    <w:rsid w:val="00E87A26"/>
    <w:rsid w:val="00E90C51"/>
    <w:rsid w:val="00E90E59"/>
    <w:rsid w:val="00E912D9"/>
    <w:rsid w:val="00E9205C"/>
    <w:rsid w:val="00E921C9"/>
    <w:rsid w:val="00E938CA"/>
    <w:rsid w:val="00E94590"/>
    <w:rsid w:val="00E95095"/>
    <w:rsid w:val="00E96795"/>
    <w:rsid w:val="00EA0089"/>
    <w:rsid w:val="00EA33C7"/>
    <w:rsid w:val="00EA42F9"/>
    <w:rsid w:val="00EA5461"/>
    <w:rsid w:val="00EB32BC"/>
    <w:rsid w:val="00EB4F55"/>
    <w:rsid w:val="00EB5661"/>
    <w:rsid w:val="00EC037D"/>
    <w:rsid w:val="00EC03DE"/>
    <w:rsid w:val="00EC0B56"/>
    <w:rsid w:val="00EC1941"/>
    <w:rsid w:val="00EC200C"/>
    <w:rsid w:val="00EC4AE2"/>
    <w:rsid w:val="00EC54A1"/>
    <w:rsid w:val="00EC5634"/>
    <w:rsid w:val="00ED2275"/>
    <w:rsid w:val="00ED2600"/>
    <w:rsid w:val="00ED268B"/>
    <w:rsid w:val="00ED5B10"/>
    <w:rsid w:val="00ED5D2F"/>
    <w:rsid w:val="00ED61D0"/>
    <w:rsid w:val="00ED7018"/>
    <w:rsid w:val="00EE246D"/>
    <w:rsid w:val="00EE2721"/>
    <w:rsid w:val="00EE2D79"/>
    <w:rsid w:val="00EE4A24"/>
    <w:rsid w:val="00EE500B"/>
    <w:rsid w:val="00EE6175"/>
    <w:rsid w:val="00EE6D5B"/>
    <w:rsid w:val="00EE6E85"/>
    <w:rsid w:val="00EE7145"/>
    <w:rsid w:val="00EE7309"/>
    <w:rsid w:val="00EF0310"/>
    <w:rsid w:val="00EF0414"/>
    <w:rsid w:val="00EF11C8"/>
    <w:rsid w:val="00EF22B4"/>
    <w:rsid w:val="00EF33D6"/>
    <w:rsid w:val="00EF3649"/>
    <w:rsid w:val="00EF4581"/>
    <w:rsid w:val="00EF7A3A"/>
    <w:rsid w:val="00F01284"/>
    <w:rsid w:val="00F024EF"/>
    <w:rsid w:val="00F02862"/>
    <w:rsid w:val="00F05F2F"/>
    <w:rsid w:val="00F0694D"/>
    <w:rsid w:val="00F06B10"/>
    <w:rsid w:val="00F0708F"/>
    <w:rsid w:val="00F10388"/>
    <w:rsid w:val="00F11BA4"/>
    <w:rsid w:val="00F1453B"/>
    <w:rsid w:val="00F14B24"/>
    <w:rsid w:val="00F14DBB"/>
    <w:rsid w:val="00F14FC1"/>
    <w:rsid w:val="00F15F2D"/>
    <w:rsid w:val="00F1611C"/>
    <w:rsid w:val="00F16177"/>
    <w:rsid w:val="00F16E3B"/>
    <w:rsid w:val="00F177D7"/>
    <w:rsid w:val="00F17B8B"/>
    <w:rsid w:val="00F17D48"/>
    <w:rsid w:val="00F214F6"/>
    <w:rsid w:val="00F21B92"/>
    <w:rsid w:val="00F23BA6"/>
    <w:rsid w:val="00F249FF"/>
    <w:rsid w:val="00F2509A"/>
    <w:rsid w:val="00F2584C"/>
    <w:rsid w:val="00F261A2"/>
    <w:rsid w:val="00F264A3"/>
    <w:rsid w:val="00F26731"/>
    <w:rsid w:val="00F268AB"/>
    <w:rsid w:val="00F273D0"/>
    <w:rsid w:val="00F3111C"/>
    <w:rsid w:val="00F337CD"/>
    <w:rsid w:val="00F35726"/>
    <w:rsid w:val="00F35E4C"/>
    <w:rsid w:val="00F362A8"/>
    <w:rsid w:val="00F36DE3"/>
    <w:rsid w:val="00F37285"/>
    <w:rsid w:val="00F40FB1"/>
    <w:rsid w:val="00F43298"/>
    <w:rsid w:val="00F43FF7"/>
    <w:rsid w:val="00F44602"/>
    <w:rsid w:val="00F451B4"/>
    <w:rsid w:val="00F471FA"/>
    <w:rsid w:val="00F477AC"/>
    <w:rsid w:val="00F500F3"/>
    <w:rsid w:val="00F5035D"/>
    <w:rsid w:val="00F50656"/>
    <w:rsid w:val="00F520D4"/>
    <w:rsid w:val="00F54529"/>
    <w:rsid w:val="00F55026"/>
    <w:rsid w:val="00F55505"/>
    <w:rsid w:val="00F61214"/>
    <w:rsid w:val="00F625B6"/>
    <w:rsid w:val="00F626B9"/>
    <w:rsid w:val="00F637CF"/>
    <w:rsid w:val="00F645A7"/>
    <w:rsid w:val="00F6499B"/>
    <w:rsid w:val="00F64E35"/>
    <w:rsid w:val="00F64EF1"/>
    <w:rsid w:val="00F65DFF"/>
    <w:rsid w:val="00F664B4"/>
    <w:rsid w:val="00F702A3"/>
    <w:rsid w:val="00F721CF"/>
    <w:rsid w:val="00F74DF5"/>
    <w:rsid w:val="00F80162"/>
    <w:rsid w:val="00F807C3"/>
    <w:rsid w:val="00F81007"/>
    <w:rsid w:val="00F81AFB"/>
    <w:rsid w:val="00F81D0F"/>
    <w:rsid w:val="00F81D82"/>
    <w:rsid w:val="00F821ED"/>
    <w:rsid w:val="00F8353F"/>
    <w:rsid w:val="00F8383F"/>
    <w:rsid w:val="00F85171"/>
    <w:rsid w:val="00F85FD5"/>
    <w:rsid w:val="00F861A8"/>
    <w:rsid w:val="00F86FD5"/>
    <w:rsid w:val="00F915C9"/>
    <w:rsid w:val="00F94F95"/>
    <w:rsid w:val="00F964BB"/>
    <w:rsid w:val="00F96730"/>
    <w:rsid w:val="00F96FF0"/>
    <w:rsid w:val="00F972AA"/>
    <w:rsid w:val="00FA0762"/>
    <w:rsid w:val="00FA0941"/>
    <w:rsid w:val="00FA0AA3"/>
    <w:rsid w:val="00FA4E13"/>
    <w:rsid w:val="00FA6FE7"/>
    <w:rsid w:val="00FB0C35"/>
    <w:rsid w:val="00FB2AC3"/>
    <w:rsid w:val="00FB4590"/>
    <w:rsid w:val="00FB60EF"/>
    <w:rsid w:val="00FB6B29"/>
    <w:rsid w:val="00FC5FC9"/>
    <w:rsid w:val="00FC7206"/>
    <w:rsid w:val="00FD0A99"/>
    <w:rsid w:val="00FD1691"/>
    <w:rsid w:val="00FD4506"/>
    <w:rsid w:val="00FD510B"/>
    <w:rsid w:val="00FD5120"/>
    <w:rsid w:val="00FD639F"/>
    <w:rsid w:val="00FE0068"/>
    <w:rsid w:val="00FE3AE8"/>
    <w:rsid w:val="00FE634F"/>
    <w:rsid w:val="00FE7E83"/>
    <w:rsid w:val="00FF0619"/>
    <w:rsid w:val="00FF1092"/>
    <w:rsid w:val="00FF7F17"/>
    <w:rsid w:val="13DA9AC0"/>
    <w:rsid w:val="1F816806"/>
    <w:rsid w:val="2E57D2FE"/>
    <w:rsid w:val="5B90B968"/>
    <w:rsid w:val="63549514"/>
    <w:rsid w:val="77A14C66"/>
    <w:rsid w:val="7846B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2A390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E18"/>
    <w:pPr>
      <w:spacing w:after="160" w:line="259" w:lineRule="auto"/>
    </w:pPr>
    <w:rPr>
      <w:rFonts w:ascii="Arial" w:hAnsi="Arial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83841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5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5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5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5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5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5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5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3841"/>
    <w:rPr>
      <w:rFonts w:eastAsiaTheme="majorEastAsia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58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58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58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584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58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584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58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584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4A45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58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58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4A45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584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uiPriority w:val="34"/>
    <w:qFormat/>
    <w:rsid w:val="004A45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5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5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584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4A458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4584"/>
    <w:rPr>
      <w:rFonts w:ascii="Times New Roman" w:hAnsi="Times New Roman"/>
      <w:szCs w:val="22"/>
    </w:rPr>
    <w:tblPr/>
  </w:style>
  <w:style w:type="table" w:customStyle="1" w:styleId="TableGrid2">
    <w:name w:val="Table Grid2"/>
    <w:basedOn w:val="TableNormal"/>
    <w:next w:val="TableGrid"/>
    <w:uiPriority w:val="39"/>
    <w:rsid w:val="004A458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A458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4A458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5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584"/>
    <w:rPr>
      <w:rFonts w:ascii="Times New Roman" w:hAnsi="Times New Roman"/>
      <w:szCs w:val="22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4A45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584"/>
    <w:rPr>
      <w:rFonts w:ascii="Times New Roman" w:hAnsi="Times New Roman"/>
      <w:szCs w:val="22"/>
      <w:lang w:val="cs-CZ"/>
    </w:rPr>
  </w:style>
  <w:style w:type="table" w:customStyle="1" w:styleId="TableGrid1">
    <w:name w:val="Table Grid1"/>
    <w:basedOn w:val="TableNormal"/>
    <w:next w:val="TableGrid"/>
    <w:uiPriority w:val="39"/>
    <w:rsid w:val="00E4440B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44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44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440B"/>
    <w:rPr>
      <w:rFonts w:ascii="Times New Roman" w:hAnsi="Times New Roman"/>
      <w:sz w:val="20"/>
      <w:szCs w:val="20"/>
      <w:lang w:val="cs-CZ"/>
    </w:rPr>
  </w:style>
  <w:style w:type="table" w:customStyle="1" w:styleId="TableGrid5">
    <w:name w:val="Table Grid5"/>
    <w:basedOn w:val="TableNormal"/>
    <w:next w:val="TableGrid"/>
    <w:uiPriority w:val="39"/>
    <w:rsid w:val="00E4440B"/>
    <w:rPr>
      <w:rFonts w:ascii="Times New Roman" w:hAnsi="Times New Roman"/>
      <w:szCs w:val="22"/>
    </w:rPr>
    <w:tblPr/>
  </w:style>
  <w:style w:type="paragraph" w:styleId="NormalWeb">
    <w:name w:val="Normal (Web)"/>
    <w:basedOn w:val="Normal"/>
    <w:uiPriority w:val="99"/>
    <w:semiHidden/>
    <w:unhideWhenUsed/>
    <w:rsid w:val="00E4440B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val="en-US" w:eastAsia="en-GB"/>
      <w14:ligatures w14:val="none"/>
    </w:rPr>
  </w:style>
  <w:style w:type="table" w:customStyle="1" w:styleId="TableGrid6">
    <w:name w:val="Table Grid6"/>
    <w:basedOn w:val="TableNormal"/>
    <w:next w:val="TableGrid"/>
    <w:uiPriority w:val="39"/>
    <w:rsid w:val="0060600F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B4754F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C05A79"/>
    <w:rPr>
      <w:rFonts w:ascii="Times New Roman" w:hAnsi="Times New Roman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1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1E7"/>
    <w:rPr>
      <w:rFonts w:ascii="Times New Roman" w:hAnsi="Times New Roman"/>
      <w:b/>
      <w:bCs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wacimagecontainer">
    <w:name w:val="wacimagecontainer"/>
    <w:basedOn w:val="DefaultParagraphFont"/>
  </w:style>
  <w:style w:type="character" w:styleId="PlaceholderText">
    <w:name w:val="Placeholder Text"/>
    <w:basedOn w:val="DefaultParagraphFont"/>
    <w:uiPriority w:val="99"/>
    <w:semiHidden/>
    <w:rsid w:val="002577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F3E6119F18A42B79F7B7F4CA6F49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2A3F6-974A-4FBE-8DF2-8C84148F9CD8}"/>
      </w:docPartPr>
      <w:docPartBody>
        <w:p w:rsidR="005171D5" w:rsidRDefault="00E42B53" w:rsidP="00E42B53">
          <w:pPr>
            <w:pStyle w:val="4F3E6119F18A42B79F7B7F4CA6F498127"/>
          </w:pPr>
          <w:r w:rsidRPr="00257734">
            <w:rPr>
              <w:rStyle w:val="PlaceholderText"/>
              <w:rFonts w:cs="Arial"/>
              <w:sz w:val="22"/>
            </w:rPr>
            <w:t>Klikněte sem a zadejte datum.</w:t>
          </w:r>
        </w:p>
      </w:docPartBody>
    </w:docPart>
    <w:docPart>
      <w:docPartPr>
        <w:name w:val="1E223113715944A0A7C534131DFE8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32830F-EF12-428F-B834-C8B5DDC52695}"/>
      </w:docPartPr>
      <w:docPartBody>
        <w:p w:rsidR="005171D5" w:rsidRDefault="00E42B53" w:rsidP="00E42B53">
          <w:pPr>
            <w:pStyle w:val="1E223113715944A0A7C534131DFE8E7D8"/>
          </w:pPr>
          <w:r w:rsidRPr="00257734">
            <w:rPr>
              <w:rStyle w:val="PlaceholderText"/>
              <w:rFonts w:cs="Arial"/>
              <w:sz w:val="22"/>
            </w:rPr>
            <w:t xml:space="preserve">Klikněte sem a </w:t>
          </w:r>
          <w:r>
            <w:rPr>
              <w:rStyle w:val="PlaceholderText"/>
              <w:rFonts w:cs="Arial"/>
              <w:sz w:val="22"/>
            </w:rPr>
            <w:t>popište stručně obsah konzultace</w:t>
          </w:r>
        </w:p>
      </w:docPartBody>
    </w:docPart>
    <w:docPart>
      <w:docPartPr>
        <w:name w:val="5B621226D525482B8EA52BFB1FB839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E7652-B4DF-4107-A0A9-F8B8872D8C13}"/>
      </w:docPartPr>
      <w:docPartBody>
        <w:p w:rsidR="005171D5" w:rsidRDefault="00E42B53" w:rsidP="00E42B53">
          <w:pPr>
            <w:pStyle w:val="5B621226D525482B8EA52BFB1FB839035"/>
          </w:pPr>
          <w:r w:rsidRPr="008A505C">
            <w:rPr>
              <w:rStyle w:val="PlaceholderText"/>
              <w:rFonts w:cs="Arial"/>
              <w:sz w:val="22"/>
            </w:rPr>
            <w:t>Název KMB</w:t>
          </w:r>
        </w:p>
      </w:docPartBody>
    </w:docPart>
    <w:docPart>
      <w:docPartPr>
        <w:name w:val="A2A5F4BF2CA54C04B7EA2C3B444DF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EAE6F-BA78-40D1-B6F4-AB2E15B99FE0}"/>
      </w:docPartPr>
      <w:docPartBody>
        <w:p w:rsidR="005171D5" w:rsidRDefault="00E42B53" w:rsidP="00E42B53">
          <w:pPr>
            <w:pStyle w:val="A2A5F4BF2CA54C04B7EA2C3B444DFAA45"/>
          </w:pPr>
          <w:r w:rsidRPr="00DC093F">
            <w:rPr>
              <w:rStyle w:val="PlaceholderText"/>
              <w:rFonts w:cs="Arial"/>
              <w:sz w:val="22"/>
            </w:rPr>
            <w:t xml:space="preserve">Klikněte sem a zadejte </w:t>
          </w:r>
          <w:r>
            <w:rPr>
              <w:rStyle w:val="PlaceholderText"/>
              <w:rFonts w:cs="Arial"/>
              <w:sz w:val="22"/>
            </w:rPr>
            <w:t>dobu trvání konzultace v minutách (celé číslo)</w:t>
          </w:r>
          <w:r w:rsidRPr="00DC093F">
            <w:rPr>
              <w:rStyle w:val="PlaceholderText"/>
              <w:rFonts w:cs="Arial"/>
              <w:sz w:val="22"/>
            </w:rPr>
            <w:t>.</w:t>
          </w:r>
        </w:p>
      </w:docPartBody>
    </w:docPart>
    <w:docPart>
      <w:docPartPr>
        <w:name w:val="90391810E29140F3A45B4D7BE8CF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0955BC-8264-4679-9A4A-AE12FF427F71}"/>
      </w:docPartPr>
      <w:docPartBody>
        <w:p w:rsidR="005171D5" w:rsidRDefault="00E42B53" w:rsidP="00E42B53">
          <w:pPr>
            <w:pStyle w:val="90391810E29140F3A45B4D7BE8CFB61F5"/>
          </w:pPr>
          <w:r w:rsidRPr="00954D6E">
            <w:rPr>
              <w:rStyle w:val="PlaceholderText"/>
              <w:rFonts w:cs="Arial"/>
              <w:sz w:val="22"/>
              <w:u w:val="single"/>
            </w:rPr>
            <w:t>vypište</w:t>
          </w:r>
        </w:p>
      </w:docPartBody>
    </w:docPart>
    <w:docPart>
      <w:docPartPr>
        <w:name w:val="449BDEB115C141A682746E882388AE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57776-D307-42DF-B305-A03BAF8F8712}"/>
      </w:docPartPr>
      <w:docPartBody>
        <w:p w:rsidR="00E42B53" w:rsidRDefault="00E42B53" w:rsidP="00E42B53">
          <w:pPr>
            <w:pStyle w:val="449BDEB115C141A682746E882388AE9C2"/>
          </w:pPr>
          <w:r>
            <w:rPr>
              <w:rStyle w:val="PlaceholderText"/>
              <w:rFonts w:cs="Arial"/>
              <w:sz w:val="22"/>
            </w:rPr>
            <w:t>Jméno a příjmení konzultujícího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40"/>
    <w:rsid w:val="000059CA"/>
    <w:rsid w:val="000332E6"/>
    <w:rsid w:val="004B2D69"/>
    <w:rsid w:val="00504D4E"/>
    <w:rsid w:val="005171D5"/>
    <w:rsid w:val="00845D40"/>
    <w:rsid w:val="00BE1D26"/>
    <w:rsid w:val="00C325AA"/>
    <w:rsid w:val="00DD6A49"/>
    <w:rsid w:val="00E4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2B53"/>
    <w:rPr>
      <w:color w:val="808080"/>
    </w:rPr>
  </w:style>
  <w:style w:type="paragraph" w:customStyle="1" w:styleId="5B621226D525482B8EA52BFB1FB839035">
    <w:name w:val="5B621226D525482B8EA52BFB1FB83903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49BDEB115C141A682746E882388AE9C2">
    <w:name w:val="449BDEB115C141A682746E882388AE9C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F3E6119F18A42B79F7B7F4CA6F498127">
    <w:name w:val="4F3E6119F18A42B79F7B7F4CA6F498127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2A5F4BF2CA54C04B7EA2C3B444DFAA45">
    <w:name w:val="A2A5F4BF2CA54C04B7EA2C3B444DFAA4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90391810E29140F3A45B4D7BE8CFB61F5">
    <w:name w:val="90391810E29140F3A45B4D7BE8CFB61F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1E223113715944A0A7C534131DFE8E7D8">
    <w:name w:val="1E223113715944A0A7C534131DFE8E7D8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69E91951900439447AABECB054B02" ma:contentTypeVersion="11" ma:contentTypeDescription="Create a new document." ma:contentTypeScope="" ma:versionID="0ae97fce756da8023474516ff5a0cdb2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e0c31c8e48291bf854e00bb8e3f21a04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CFE2B-3CB2-4288-91D6-10C350137793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2.xml><?xml version="1.0" encoding="utf-8"?>
<ds:datastoreItem xmlns:ds="http://schemas.openxmlformats.org/officeDocument/2006/customXml" ds:itemID="{3FBB7B38-F84C-410B-8D29-AB5E3272A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D78D60-78C9-4D0F-9BED-0128388766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23A765-E01A-4D16-9613-E36002774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3165</Characters>
  <Application>Microsoft Office Word</Application>
  <DocSecurity>0</DocSecurity>
  <Lines>64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2025-11-26T15:55:00Z</cp:lastPrinted>
  <dcterms:created xsi:type="dcterms:W3CDTF">2025-12-29T14:14:00Z</dcterms:created>
  <dcterms:modified xsi:type="dcterms:W3CDTF">2025-12-29T14:14:00Z</dcterms:modified>
  <cp:category/>
</cp:coreProperties>
</file>